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8B45E" w14:textId="77777777" w:rsidR="00D61BB6" w:rsidRPr="006479DF" w:rsidRDefault="00DC187C" w:rsidP="00D61BB6">
      <w:pPr>
        <w:rPr>
          <w:del w:id="0" w:author="Autor"/>
          <w:sz w:val="20"/>
          <w:szCs w:val="20"/>
        </w:rPr>
      </w:pPr>
      <w:bookmarkStart w:id="1" w:name="_GoBack"/>
      <w:bookmarkEnd w:id="1"/>
      <w:del w:id="2" w:author="Autor">
        <w:r>
          <w:rPr>
            <w:noProof/>
          </w:rPr>
          <w:drawing>
            <wp:anchor distT="0" distB="0" distL="114300" distR="114300" simplePos="0" relativeHeight="251661824" behindDoc="1" locked="0" layoutInCell="1" allowOverlap="1" wp14:anchorId="1F6A7725" wp14:editId="52699903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0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5" name="Obrázok 5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58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660800" behindDoc="0" locked="0" layoutInCell="1" allowOverlap="1" wp14:anchorId="381FE860" wp14:editId="3B226E03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0" b="0"/>
              <wp:wrapSquare wrapText="bothSides"/>
              <wp:docPr id="6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 w:rsidDel="00E701EB">
          <w:rPr>
            <w:sz w:val="20"/>
            <w:szCs w:val="20"/>
          </w:rPr>
          <w:delText xml:space="preserve"> </w:delText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>
          <w:rPr>
            <w:noProof/>
          </w:rPr>
          <w:drawing>
            <wp:anchor distT="0" distB="0" distL="114300" distR="114300" simplePos="0" relativeHeight="251659776" behindDoc="0" locked="1" layoutInCell="1" allowOverlap="1" wp14:anchorId="32E33957" wp14:editId="521B86B0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0" b="0"/>
              <wp:wrapSquare wrapText="bothSides"/>
              <wp:docPr id="7" name="Obrázok 2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2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>
          <w:rPr>
            <w:sz w:val="20"/>
            <w:szCs w:val="20"/>
          </w:rPr>
          <w:delText xml:space="preserve">    </w:delText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  <w:delText xml:space="preserve">         </w:delText>
        </w:r>
      </w:del>
    </w:p>
    <w:p w14:paraId="0D8C61C7" w14:textId="77777777" w:rsidR="00D61BB6" w:rsidRPr="006479DF" w:rsidRDefault="00D61BB6" w:rsidP="00D61BB6">
      <w:pPr>
        <w:jc w:val="center"/>
        <w:rPr>
          <w:del w:id="3" w:author="Autor"/>
          <w:sz w:val="20"/>
          <w:szCs w:val="20"/>
        </w:rPr>
      </w:pPr>
    </w:p>
    <w:p w14:paraId="5D8FCAC9" w14:textId="77777777" w:rsidR="00D61BB6" w:rsidRDefault="00D61BB6" w:rsidP="00D61BB6">
      <w:pPr>
        <w:jc w:val="center"/>
        <w:rPr>
          <w:del w:id="4" w:author="Autor"/>
          <w:b/>
          <w:sz w:val="20"/>
          <w:szCs w:val="20"/>
        </w:rPr>
      </w:pPr>
    </w:p>
    <w:p w14:paraId="70636366" w14:textId="77777777" w:rsidR="009836CF" w:rsidRDefault="009836CF" w:rsidP="00D61BB6">
      <w:pPr>
        <w:jc w:val="center"/>
        <w:rPr>
          <w:del w:id="5" w:author="Autor"/>
          <w:b/>
          <w:sz w:val="20"/>
          <w:szCs w:val="20"/>
        </w:rPr>
      </w:pPr>
    </w:p>
    <w:p w14:paraId="2FE92CDA" w14:textId="77777777" w:rsidR="009836CF" w:rsidRDefault="009836CF" w:rsidP="00D61BB6">
      <w:pPr>
        <w:jc w:val="center"/>
        <w:rPr>
          <w:del w:id="6" w:author="Autor"/>
          <w:b/>
          <w:sz w:val="20"/>
          <w:szCs w:val="20"/>
        </w:rPr>
      </w:pPr>
    </w:p>
    <w:p w14:paraId="5EB99306" w14:textId="77777777" w:rsidR="00C34004" w:rsidRPr="00BF50ED" w:rsidRDefault="00C34004" w:rsidP="00C34004">
      <w:pPr>
        <w:rPr>
          <w:ins w:id="7" w:author="Autor"/>
          <w:sz w:val="20"/>
          <w:szCs w:val="20"/>
        </w:rPr>
      </w:pPr>
      <w:ins w:id="8" w:author="Autor"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BF50ED">
          <w:rPr>
            <w:b/>
            <w:noProof/>
          </w:rPr>
          <w:drawing>
            <wp:anchor distT="0" distB="0" distL="114300" distR="114300" simplePos="0" relativeHeight="251657728" behindDoc="0" locked="0" layoutInCell="1" allowOverlap="1" wp14:anchorId="533CF3EB" wp14:editId="6466653F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F50ED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5680" behindDoc="1" locked="0" layoutInCell="1" allowOverlap="1" wp14:anchorId="47470AC9" wp14:editId="0B75A640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F50ED" w:rsidDel="00E701EB">
          <w:rPr>
            <w:sz w:val="20"/>
            <w:szCs w:val="20"/>
          </w:rPr>
          <w:t xml:space="preserve">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104A460B" w14:textId="77777777" w:rsidR="00C34004" w:rsidRPr="00BF50ED" w:rsidRDefault="00C34004" w:rsidP="00C34004">
      <w:pPr>
        <w:rPr>
          <w:ins w:id="9" w:author="Autor"/>
          <w:sz w:val="20"/>
          <w:szCs w:val="20"/>
        </w:rPr>
      </w:pPr>
    </w:p>
    <w:p w14:paraId="0C6DC6F3" w14:textId="77777777" w:rsidR="00C34004" w:rsidRPr="00BF50ED" w:rsidRDefault="00C34004" w:rsidP="00C34004">
      <w:pPr>
        <w:rPr>
          <w:ins w:id="10" w:author="Autor"/>
          <w:b/>
          <w:sz w:val="20"/>
          <w:szCs w:val="20"/>
        </w:rPr>
      </w:pPr>
      <w:ins w:id="11" w:author="Autor"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  <w:t xml:space="preserve">   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6A761F88" w14:textId="77777777" w:rsidR="00C34004" w:rsidRPr="00BF50ED" w:rsidRDefault="00C34004" w:rsidP="00C34004">
      <w:pPr>
        <w:rPr>
          <w:ins w:id="12" w:author="Autor"/>
          <w:b/>
          <w:sz w:val="20"/>
          <w:szCs w:val="20"/>
        </w:rPr>
      </w:pPr>
    </w:p>
    <w:p w14:paraId="50A49AA4" w14:textId="77777777" w:rsidR="00C34004" w:rsidRPr="00BF50ED" w:rsidRDefault="00C34004" w:rsidP="00C34004">
      <w:pPr>
        <w:rPr>
          <w:ins w:id="13" w:author="Autor"/>
          <w:b/>
          <w:sz w:val="20"/>
          <w:szCs w:val="20"/>
        </w:rPr>
      </w:pPr>
    </w:p>
    <w:p w14:paraId="55CD778B" w14:textId="77777777" w:rsidR="00C34004" w:rsidRPr="00BF50ED" w:rsidRDefault="00C34004" w:rsidP="00C34004">
      <w:pPr>
        <w:rPr>
          <w:ins w:id="14" w:author="Autor"/>
          <w:b/>
          <w:sz w:val="20"/>
          <w:szCs w:val="20"/>
        </w:rPr>
      </w:pPr>
    </w:p>
    <w:p w14:paraId="466FF3E6" w14:textId="77777777" w:rsidR="00C34004" w:rsidRPr="00BF50ED" w:rsidRDefault="00C34004" w:rsidP="00C34004">
      <w:pPr>
        <w:rPr>
          <w:ins w:id="15" w:author="Autor"/>
          <w:b/>
          <w:sz w:val="20"/>
          <w:szCs w:val="20"/>
        </w:rPr>
      </w:pPr>
    </w:p>
    <w:p w14:paraId="4FECA7AE" w14:textId="77777777" w:rsidR="00C34004" w:rsidRPr="00BF50ED" w:rsidRDefault="00C34004" w:rsidP="00C34004">
      <w:pPr>
        <w:ind w:right="6802"/>
        <w:jc w:val="center"/>
        <w:rPr>
          <w:ins w:id="16" w:author="Autor"/>
          <w:rFonts w:ascii="Arial" w:hAnsi="Arial" w:cs="Arial"/>
          <w:sz w:val="20"/>
          <w:szCs w:val="20"/>
        </w:rPr>
      </w:pPr>
      <w:ins w:id="17" w:author="Autor">
        <w:r w:rsidRPr="00BF50ED">
          <w:rPr>
            <w:rFonts w:ascii="Arial" w:hAnsi="Arial" w:cs="Arial"/>
            <w:sz w:val="20"/>
            <w:szCs w:val="20"/>
          </w:rPr>
          <w:t>Európska únia</w:t>
        </w:r>
      </w:ins>
    </w:p>
    <w:p w14:paraId="44E991FB" w14:textId="77777777" w:rsidR="00C34004" w:rsidRPr="00BF50ED" w:rsidRDefault="00C34004" w:rsidP="00C34004">
      <w:pPr>
        <w:ind w:right="6802"/>
        <w:jc w:val="center"/>
        <w:rPr>
          <w:ins w:id="18" w:author="Autor"/>
          <w:rFonts w:ascii="Arial" w:hAnsi="Arial" w:cs="Arial"/>
          <w:sz w:val="20"/>
          <w:szCs w:val="20"/>
        </w:rPr>
      </w:pPr>
      <w:ins w:id="19" w:author="Autor">
        <w:r w:rsidRPr="00BF50ED">
          <w:rPr>
            <w:rFonts w:ascii="Arial" w:hAnsi="Arial" w:cs="Arial"/>
            <w:sz w:val="20"/>
            <w:szCs w:val="20"/>
          </w:rPr>
          <w:t>Európsky fond regionálneho</w:t>
        </w:r>
      </w:ins>
    </w:p>
    <w:p w14:paraId="4F9226DF" w14:textId="77777777" w:rsidR="00C34004" w:rsidRPr="00BF50ED" w:rsidRDefault="00C34004" w:rsidP="00C34004">
      <w:pPr>
        <w:ind w:right="6802"/>
        <w:jc w:val="center"/>
        <w:rPr>
          <w:ins w:id="20" w:author="Autor"/>
          <w:b/>
          <w:sz w:val="20"/>
          <w:szCs w:val="20"/>
        </w:rPr>
      </w:pPr>
      <w:ins w:id="21" w:author="Autor">
        <w:r w:rsidRPr="00BF50ED">
          <w:rPr>
            <w:rFonts w:ascii="Arial" w:hAnsi="Arial" w:cs="Arial"/>
            <w:sz w:val="20"/>
            <w:szCs w:val="20"/>
          </w:rPr>
          <w:t>rozvoja</w:t>
        </w:r>
      </w:ins>
    </w:p>
    <w:p w14:paraId="34EA06F0" w14:textId="77777777" w:rsidR="00C34004" w:rsidRPr="006479DF" w:rsidRDefault="00C34004" w:rsidP="00C34004">
      <w:pPr>
        <w:jc w:val="center"/>
        <w:rPr>
          <w:b/>
          <w:sz w:val="20"/>
          <w:szCs w:val="20"/>
        </w:rPr>
      </w:pPr>
    </w:p>
    <w:p w14:paraId="1118FB6F" w14:textId="050ADDBD" w:rsidR="00C34004" w:rsidRDefault="00C34004" w:rsidP="00C34004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del w:id="22" w:author="Autor">
        <w:r w:rsidR="00BA7DCF">
          <w:rPr>
            <w:b/>
            <w:sz w:val="40"/>
            <w:szCs w:val="20"/>
          </w:rPr>
          <w:delText>13</w:delText>
        </w:r>
      </w:del>
      <w:customXmlInsRangeStart w:id="23" w:author="Autor"/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AD26A7A895AB4519A017638379710E7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23"/>
          <w:ins w:id="24" w:author="Autor">
            <w:r w:rsidR="00582722">
              <w:rPr>
                <w:b/>
                <w:sz w:val="40"/>
                <w:szCs w:val="20"/>
              </w:rPr>
              <w:t>13</w:t>
            </w:r>
          </w:ins>
          <w:customXmlInsRangeStart w:id="25" w:author="Autor"/>
        </w:sdtContent>
      </w:sdt>
      <w:customXmlInsRangeEnd w:id="25"/>
    </w:p>
    <w:p w14:paraId="0672876D" w14:textId="178A3F52" w:rsidR="00D61BB6" w:rsidRPr="00C6439D" w:rsidRDefault="00C6439D" w:rsidP="00C34004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26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1672445942"/>
          <w:placeholder>
            <w:docPart w:val="D8E5CE62A0A34EE8A6C323536DDE97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6"/>
          <w:del w:id="27" w:author="Autor">
            <w:r w:rsidR="00137ED6">
              <w:rPr>
                <w:b/>
                <w:sz w:val="32"/>
                <w:szCs w:val="32"/>
              </w:rPr>
              <w:delText>2</w:delText>
            </w:r>
          </w:del>
          <w:customXmlDelRangeStart w:id="28" w:author="Autor"/>
        </w:sdtContent>
      </w:sdt>
      <w:customXmlDelRangeEnd w:id="28"/>
      <w:customXmlInsRangeStart w:id="29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42C43D4256E64B5DBE210D611409D8E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29"/>
          <w:ins w:id="30" w:author="Autor">
            <w:r w:rsidR="00582722">
              <w:rPr>
                <w:b/>
                <w:sz w:val="32"/>
                <w:szCs w:val="32"/>
              </w:rPr>
              <w:t>3</w:t>
            </w:r>
          </w:ins>
          <w:customXmlInsRangeStart w:id="31" w:author="Autor"/>
        </w:sdtContent>
      </w:sdt>
      <w:customXmlInsRangeEnd w:id="31"/>
      <w:r w:rsidR="00137ED6" w:rsidRPr="00C71D0A">
        <w:rPr>
          <w:b/>
          <w:sz w:val="32"/>
          <w:szCs w:val="32"/>
        </w:rPr>
        <w:t xml:space="preserve"> </w:t>
      </w:r>
    </w:p>
    <w:p w14:paraId="72C2199E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1B5DA502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728FF2B3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2DABDDDE" w14:textId="77777777" w:rsidR="00D61BB6" w:rsidRDefault="00D61BB6" w:rsidP="006479DF">
      <w:pPr>
        <w:rPr>
          <w:del w:id="32" w:author="Autor"/>
          <w:sz w:val="20"/>
          <w:szCs w:val="20"/>
        </w:rPr>
      </w:pPr>
    </w:p>
    <w:p w14:paraId="356B6684" w14:textId="77777777" w:rsidR="003D0894" w:rsidRPr="006479DF" w:rsidRDefault="003D0894" w:rsidP="006479DF">
      <w:pPr>
        <w:rPr>
          <w:del w:id="33" w:author="Autor"/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3AC08827" w14:textId="77777777" w:rsidTr="0024400F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175EA6F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253898A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745956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381CD5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75AE4CAD" w14:textId="77777777" w:rsidR="009836CF" w:rsidRPr="009836CF" w:rsidRDefault="00B1360B" w:rsidP="00B5143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Kontrolné zoznamy </w:t>
            </w:r>
            <w:r w:rsidR="00A520FC">
              <w:rPr>
                <w:szCs w:val="20"/>
              </w:rPr>
              <w:t>ku kontrole projektu (okrem kontroly verejného obstarávania/obstarávania</w:t>
            </w:r>
            <w:r>
              <w:rPr>
                <w:szCs w:val="20"/>
              </w:rPr>
              <w:t>)</w:t>
            </w:r>
          </w:p>
        </w:tc>
      </w:tr>
      <w:tr w:rsidR="009836CF" w:rsidRPr="009836CF" w14:paraId="596FA575" w14:textId="77777777" w:rsidTr="0024400F">
        <w:tc>
          <w:tcPr>
            <w:tcW w:w="2268" w:type="dxa"/>
            <w:shd w:val="clear" w:color="auto" w:fill="B2A1C7" w:themeFill="accent4" w:themeFillTint="99"/>
          </w:tcPr>
          <w:p w14:paraId="07340B06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7297AA4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F6BB85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28AA52A" w14:textId="77777777" w:rsidR="009836CF" w:rsidRDefault="00B1360B" w:rsidP="006A5157">
            <w:pPr>
              <w:jc w:val="both"/>
              <w:rPr>
                <w:ins w:id="34" w:author="Autor"/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3BEEF667" w14:textId="77777777" w:rsidR="00C34004" w:rsidRPr="009836CF" w:rsidRDefault="00C34004" w:rsidP="006A5157">
            <w:pPr>
              <w:jc w:val="both"/>
              <w:rPr>
                <w:szCs w:val="20"/>
              </w:rPr>
            </w:pPr>
            <w:ins w:id="35" w:author="Autor">
              <w:r>
                <w:rPr>
                  <w:szCs w:val="20"/>
                </w:rPr>
                <w:t>Sprostredkovateľské orgány</w:t>
              </w:r>
            </w:ins>
          </w:p>
        </w:tc>
      </w:tr>
      <w:tr w:rsidR="009836CF" w:rsidRPr="009836CF" w14:paraId="1FF875AB" w14:textId="77777777" w:rsidTr="0024400F">
        <w:tc>
          <w:tcPr>
            <w:tcW w:w="2268" w:type="dxa"/>
            <w:shd w:val="clear" w:color="auto" w:fill="B2A1C7" w:themeFill="accent4" w:themeFillTint="99"/>
          </w:tcPr>
          <w:p w14:paraId="2B2B63C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A9EAC5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4458B05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AF338BA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4FD3FF6D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12FAD9D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C84778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40EB69FD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224DDBDD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129517AB" w14:textId="77777777" w:rsidTr="0024400F">
        <w:tc>
          <w:tcPr>
            <w:tcW w:w="2268" w:type="dxa"/>
            <w:shd w:val="clear" w:color="auto" w:fill="B2A1C7" w:themeFill="accent4" w:themeFillTint="99"/>
          </w:tcPr>
          <w:p w14:paraId="19C6E66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7E82E479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7E83DFFA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4347AEC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0C5C8861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54E8A024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B547A0A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2DAC039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744899C3" w14:textId="77777777" w:rsidR="0084743A" w:rsidRDefault="00C34004" w:rsidP="006A5157">
            <w:pPr>
              <w:jc w:val="both"/>
              <w:rPr>
                <w:del w:id="36" w:author="Autor"/>
                <w:szCs w:val="20"/>
              </w:rPr>
            </w:pPr>
            <w:r w:rsidRPr="00113AA3">
              <w:t xml:space="preserve">Úrad </w:t>
            </w:r>
            <w:ins w:id="37" w:author="Autor">
              <w:r>
                <w:t xml:space="preserve">podpredsedu </w:t>
              </w:r>
            </w:ins>
            <w:r>
              <w:t>vlády SR</w:t>
            </w:r>
          </w:p>
          <w:p w14:paraId="4D0D4ECE" w14:textId="7A3C2FA7" w:rsidR="00B53B4A" w:rsidRPr="009836CF" w:rsidRDefault="00C34004" w:rsidP="003B0DFE">
            <w:pPr>
              <w:jc w:val="both"/>
              <w:rPr>
                <w:szCs w:val="20"/>
              </w:rPr>
            </w:pPr>
            <w:ins w:id="38" w:author="Autor">
              <w:r>
                <w:t xml:space="preserve"> pre investície a informatizáciu</w:t>
              </w:r>
              <w:r>
                <w:rPr>
                  <w:szCs w:val="20"/>
                </w:rPr>
                <w:t xml:space="preserve"> </w:t>
              </w:r>
            </w:ins>
            <w:r>
              <w:rPr>
                <w:szCs w:val="20"/>
              </w:rPr>
              <w:t xml:space="preserve">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9836CF" w:rsidRPr="009836CF" w14:paraId="7C4F1341" w14:textId="77777777" w:rsidTr="0024400F">
        <w:tc>
          <w:tcPr>
            <w:tcW w:w="2268" w:type="dxa"/>
            <w:shd w:val="clear" w:color="auto" w:fill="B2A1C7" w:themeFill="accent4" w:themeFillTint="99"/>
          </w:tcPr>
          <w:p w14:paraId="7CB9C4F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C76E95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66EA4562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474B929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CF03DB3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77BD3C5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477FAF2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9E2C93E" w14:textId="77777777" w:rsidR="009836CF" w:rsidRPr="009836CF" w:rsidRDefault="00B5079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Vzor je pre subjekty, ktorým je určený</w:t>
            </w:r>
            <w:r w:rsidR="00C6424B">
              <w:rPr>
                <w:szCs w:val="20"/>
              </w:rPr>
              <w:t>,</w:t>
            </w:r>
            <w:r>
              <w:rPr>
                <w:szCs w:val="20"/>
              </w:rPr>
              <w:t xml:space="preserve"> záväzný. Subjekty, ktorým je vzor určený</w:t>
            </w:r>
            <w:r w:rsidR="00410CF4">
              <w:rPr>
                <w:szCs w:val="20"/>
              </w:rPr>
              <w:t>,</w:t>
            </w:r>
            <w:r>
              <w:rPr>
                <w:szCs w:val="20"/>
              </w:rPr>
              <w:t xml:space="preserve"> môžu vzor doplniť s ohľadom na špecifické potreby OP, pričom musí byť zachovaný minimálny obsah uvedený vo vzore. </w:t>
            </w:r>
          </w:p>
        </w:tc>
      </w:tr>
      <w:tr w:rsidR="009836CF" w:rsidRPr="009836CF" w14:paraId="666B6EFD" w14:textId="77777777" w:rsidTr="0024400F">
        <w:tc>
          <w:tcPr>
            <w:tcW w:w="2268" w:type="dxa"/>
            <w:shd w:val="clear" w:color="auto" w:fill="B2A1C7" w:themeFill="accent4" w:themeFillTint="99"/>
          </w:tcPr>
          <w:p w14:paraId="00A2AC9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7BC4AA3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42C32679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customXmlDelRangeStart w:id="39" w:author="Autor"/>
          <w:sdt>
            <w:sdtPr>
              <w:rPr>
                <w:szCs w:val="20"/>
              </w:rPr>
              <w:id w:val="-146202696"/>
              <w:placeholder>
                <w:docPart w:val="2FB4DE2EA8804A8391A2874EE2CAAA01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39"/>
              <w:p w14:paraId="6D103F1A" w14:textId="77777777" w:rsidR="00000000" w:rsidRDefault="00D52705" w:rsidP="00657868">
                <w:pPr>
                  <w:tabs>
                    <w:tab w:val="center" w:pos="4536"/>
                    <w:tab w:val="right" w:pos="9072"/>
                  </w:tabs>
                  <w:rPr>
                    <w:del w:id="40" w:author="Autor"/>
                    <w:szCs w:val="20"/>
                  </w:rPr>
                </w:pPr>
                <w:del w:id="41" w:author="Autor">
                  <w:r>
                    <w:rPr>
                      <w:szCs w:val="20"/>
                    </w:rPr>
                    <w:delText>11.02.2016</w:delText>
                  </w:r>
                </w:del>
              </w:p>
              <w:customXmlDelRangeStart w:id="42" w:author="Autor"/>
            </w:sdtContent>
          </w:sdt>
          <w:customXmlDelRangeEnd w:id="42"/>
          <w:customXmlInsRangeStart w:id="43" w:author="Autor"/>
          <w:sdt>
            <w:sdtPr>
              <w:rPr>
                <w:szCs w:val="20"/>
              </w:rPr>
              <w:id w:val="-2046055668"/>
              <w:placeholder>
                <w:docPart w:val="441A0903CA3C48C3BEB3D64B7DAE3067"/>
              </w:placeholder>
              <w:date w:fullDate="2018-10-3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43"/>
              <w:p w14:paraId="53A7C633" w14:textId="138086D9" w:rsidR="009836CF" w:rsidRPr="00247599" w:rsidRDefault="00582722" w:rsidP="00657868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  <w:customXmlInsRangeStart w:id="44" w:author="Autor"/>
            </w:sdtContent>
          </w:sdt>
          <w:customXmlInsRangeEnd w:id="44"/>
        </w:tc>
      </w:tr>
      <w:tr w:rsidR="009836CF" w:rsidRPr="009836CF" w14:paraId="7E4375E6" w14:textId="77777777" w:rsidTr="0024400F">
        <w:tc>
          <w:tcPr>
            <w:tcW w:w="2268" w:type="dxa"/>
            <w:shd w:val="clear" w:color="auto" w:fill="B2A1C7" w:themeFill="accent4" w:themeFillTint="99"/>
          </w:tcPr>
          <w:p w14:paraId="428DBF4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lastRenderedPageBreak/>
              <w:t>Dátum účinnosti:</w:t>
            </w:r>
          </w:p>
          <w:p w14:paraId="52F082DA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FD8C088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customXmlDelRangeStart w:id="45" w:author="Autor"/>
          <w:sdt>
            <w:sdtPr>
              <w:rPr>
                <w:szCs w:val="20"/>
              </w:rPr>
              <w:id w:val="1185094999"/>
              <w:placeholder>
                <w:docPart w:val="142A7ADC8FBE434E961692FE2378F186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45"/>
              <w:p w14:paraId="11A52ECC" w14:textId="77777777" w:rsidR="00000000" w:rsidRDefault="00D52705" w:rsidP="00657868">
                <w:pPr>
                  <w:tabs>
                    <w:tab w:val="center" w:pos="4536"/>
                    <w:tab w:val="right" w:pos="9072"/>
                  </w:tabs>
                  <w:rPr>
                    <w:del w:id="46" w:author="Autor"/>
                    <w:szCs w:val="20"/>
                  </w:rPr>
                </w:pPr>
                <w:del w:id="47" w:author="Autor">
                  <w:r>
                    <w:rPr>
                      <w:szCs w:val="20"/>
                    </w:rPr>
                    <w:delText>11.02.2016</w:delText>
                  </w:r>
                </w:del>
              </w:p>
              <w:customXmlDelRangeStart w:id="48" w:author="Autor"/>
            </w:sdtContent>
          </w:sdt>
          <w:customXmlDelRangeEnd w:id="48"/>
          <w:customXmlInsRangeStart w:id="49" w:author="Autor"/>
          <w:sdt>
            <w:sdtPr>
              <w:rPr>
                <w:szCs w:val="20"/>
              </w:rPr>
              <w:id w:val="1417367055"/>
              <w:placeholder>
                <w:docPart w:val="877BCD4A474C48B5901D004AE472813E"/>
              </w:placeholder>
              <w:date w:fullDate="2018-10-3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49"/>
              <w:p w14:paraId="695F0B5A" w14:textId="5685F453" w:rsidR="009836CF" w:rsidRPr="009836CF" w:rsidRDefault="00582722" w:rsidP="00657868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  <w:customXmlInsRangeStart w:id="50" w:author="Autor"/>
            </w:sdtContent>
          </w:sdt>
          <w:customXmlInsRangeEnd w:id="50"/>
        </w:tc>
      </w:tr>
      <w:tr w:rsidR="009836CF" w:rsidRPr="009836CF" w14:paraId="2652659B" w14:textId="77777777" w:rsidTr="0024400F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7D0F0292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090104CE" w14:textId="77777777" w:rsidR="009836CF" w:rsidRDefault="00C214B6" w:rsidP="006A5157">
            <w:pPr>
              <w:jc w:val="both"/>
              <w:rPr>
                <w:del w:id="51" w:author="Autor"/>
                <w:szCs w:val="20"/>
              </w:rPr>
            </w:pPr>
            <w:del w:id="52" w:author="Autor">
              <w:r>
                <w:rPr>
                  <w:szCs w:val="20"/>
                </w:rPr>
                <w:delText>Ing. Igor Federič</w:delText>
              </w:r>
            </w:del>
          </w:p>
          <w:p w14:paraId="43E28B5B" w14:textId="07220B43" w:rsidR="00C34004" w:rsidRPr="00047930" w:rsidRDefault="00C214B6" w:rsidP="00C34004">
            <w:pPr>
              <w:jc w:val="both"/>
              <w:rPr>
                <w:ins w:id="53" w:author="Autor"/>
              </w:rPr>
            </w:pPr>
            <w:del w:id="54" w:author="Autor">
              <w:r>
                <w:rPr>
                  <w:szCs w:val="20"/>
                </w:rPr>
                <w:delText>vedúci Úradu vlády SR</w:delText>
              </w:r>
            </w:del>
            <w:ins w:id="55" w:author="Autor">
              <w:r w:rsidR="00C34004">
                <w:t>JUDr. Denisa Žiláková</w:t>
              </w:r>
            </w:ins>
          </w:p>
          <w:p w14:paraId="650906AF" w14:textId="77777777" w:rsidR="00C214B6" w:rsidRPr="009836CF" w:rsidRDefault="00C34004" w:rsidP="00C34004">
            <w:pPr>
              <w:jc w:val="both"/>
              <w:rPr>
                <w:szCs w:val="20"/>
              </w:rPr>
            </w:pPr>
            <w:ins w:id="56" w:author="Autor">
              <w:r>
                <w:t>generálna riaditeľka sekcie centrálny koordinačný orgán</w:t>
              </w:r>
            </w:ins>
          </w:p>
        </w:tc>
      </w:tr>
    </w:tbl>
    <w:p w14:paraId="4210B2B7" w14:textId="77777777" w:rsidR="00D61BB6" w:rsidRPr="00627EA3" w:rsidRDefault="00D61BB6" w:rsidP="006479DF"/>
    <w:p w14:paraId="15A4F44B" w14:textId="77777777" w:rsidR="00627EA3" w:rsidRPr="00627EA3" w:rsidRDefault="00627EA3" w:rsidP="006479DF"/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57" w:author="Autor">
          <w:tblPr>
            <w:tblW w:w="9091" w:type="dxa"/>
            <w:tblInd w:w="5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864"/>
        <w:gridCol w:w="847"/>
        <w:gridCol w:w="1551"/>
        <w:gridCol w:w="2565"/>
        <w:gridCol w:w="570"/>
        <w:gridCol w:w="567"/>
        <w:gridCol w:w="712"/>
        <w:gridCol w:w="1270"/>
        <w:tblGridChange w:id="58">
          <w:tblGrid>
            <w:gridCol w:w="864"/>
            <w:gridCol w:w="847"/>
            <w:gridCol w:w="1551"/>
            <w:gridCol w:w="2565"/>
            <w:gridCol w:w="277"/>
            <w:gridCol w:w="293"/>
            <w:gridCol w:w="277"/>
            <w:gridCol w:w="290"/>
            <w:gridCol w:w="277"/>
            <w:gridCol w:w="435"/>
            <w:gridCol w:w="277"/>
            <w:gridCol w:w="993"/>
            <w:gridCol w:w="145"/>
          </w:tblGrid>
        </w:tblGridChange>
      </w:tblGrid>
      <w:tr w:rsidR="00B5079A" w:rsidRPr="00B5079A" w14:paraId="5583B376" w14:textId="77777777" w:rsidTr="00582722">
        <w:trPr>
          <w:trHeight w:val="645"/>
          <w:trPrChange w:id="59" w:author="Autor">
            <w:trPr>
              <w:trHeight w:val="645"/>
            </w:trPr>
          </w:trPrChange>
        </w:trPr>
        <w:tc>
          <w:tcPr>
            <w:tcW w:w="8946" w:type="dxa"/>
            <w:gridSpan w:val="8"/>
            <w:shd w:val="clear" w:color="auto" w:fill="5F497A" w:themeFill="accent4" w:themeFillShade="BF"/>
            <w:vAlign w:val="center"/>
            <w:hideMark/>
            <w:tcPrChange w:id="60" w:author="Autor">
              <w:tcPr>
                <w:tcW w:w="9091" w:type="dxa"/>
                <w:gridSpan w:val="13"/>
                <w:shd w:val="clear" w:color="auto" w:fill="5F497A" w:themeFill="accent4" w:themeFillShade="BF"/>
                <w:vAlign w:val="center"/>
                <w:hideMark/>
              </w:tcPr>
            </w:tcPrChange>
          </w:tcPr>
          <w:p w14:paraId="743CA49B" w14:textId="77777777" w:rsidR="00B5079A" w:rsidRPr="00B5079A" w:rsidRDefault="00B5079A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2"/>
            </w:r>
            <w:ins w:id="70" w:author="Autor">
              <w:r w:rsidR="00C56358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t xml:space="preserve"> - KZ</w:t>
              </w:r>
              <w:r w:rsidR="00B5143D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t xml:space="preserve"> </w:t>
              </w:r>
              <w:r w:rsidR="00C56358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t>1</w:t>
              </w:r>
            </w:ins>
          </w:p>
        </w:tc>
      </w:tr>
      <w:tr w:rsidR="00B5079A" w:rsidRPr="00B5079A" w14:paraId="6B3FD5F0" w14:textId="77777777" w:rsidTr="00582722">
        <w:trPr>
          <w:trHeight w:val="330"/>
          <w:trPrChange w:id="71" w:author="Autor">
            <w:trPr>
              <w:trHeight w:val="330"/>
            </w:trPr>
          </w:trPrChange>
        </w:trPr>
        <w:tc>
          <w:tcPr>
            <w:tcW w:w="8946" w:type="dxa"/>
            <w:gridSpan w:val="8"/>
            <w:vAlign w:val="center"/>
            <w:hideMark/>
            <w:tcPrChange w:id="72" w:author="Autor">
              <w:tcPr>
                <w:tcW w:w="9091" w:type="dxa"/>
                <w:gridSpan w:val="13"/>
                <w:vAlign w:val="center"/>
                <w:hideMark/>
              </w:tcPr>
            </w:tcPrChange>
          </w:tcPr>
          <w:p w14:paraId="38889819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C11731" w:rsidRPr="00B5079A" w14:paraId="69248DAA" w14:textId="77777777" w:rsidTr="00582722">
        <w:trPr>
          <w:trHeight w:val="330"/>
          <w:trPrChange w:id="73" w:author="Autor">
            <w:trPr>
              <w:trHeight w:val="330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74" w:author="Autor">
              <w:tcPr>
                <w:tcW w:w="3262" w:type="dxa"/>
                <w:gridSpan w:val="3"/>
                <w:vAlign w:val="center"/>
                <w:hideMark/>
              </w:tcPr>
            </w:tcPrChange>
          </w:tcPr>
          <w:p w14:paraId="0AFF56BF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684" w:type="dxa"/>
            <w:gridSpan w:val="5"/>
            <w:vAlign w:val="center"/>
            <w:hideMark/>
            <w:tcPrChange w:id="75" w:author="Autor">
              <w:tcPr>
                <w:tcW w:w="5829" w:type="dxa"/>
                <w:gridSpan w:val="10"/>
                <w:vAlign w:val="center"/>
                <w:hideMark/>
              </w:tcPr>
            </w:tcPrChange>
          </w:tcPr>
          <w:p w14:paraId="00AF88ED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137ED6" w:rsidRPr="00B5079A" w14:paraId="58311D39" w14:textId="77777777" w:rsidTr="00582722">
        <w:trPr>
          <w:trHeight w:val="330"/>
          <w:trPrChange w:id="76" w:author="Autor">
            <w:trPr>
              <w:trHeight w:val="330"/>
            </w:trPr>
          </w:trPrChange>
        </w:trPr>
        <w:tc>
          <w:tcPr>
            <w:tcW w:w="3262" w:type="dxa"/>
            <w:gridSpan w:val="3"/>
            <w:vAlign w:val="center"/>
            <w:tcPrChange w:id="77" w:author="Autor">
              <w:tcPr>
                <w:tcW w:w="3262" w:type="dxa"/>
                <w:gridSpan w:val="3"/>
                <w:vAlign w:val="center"/>
              </w:tcPr>
            </w:tcPrChange>
          </w:tcPr>
          <w:p w14:paraId="3A5B9AFC" w14:textId="77777777" w:rsidR="00137ED6" w:rsidRPr="00B5079A" w:rsidRDefault="00137ED6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684" w:type="dxa"/>
            <w:gridSpan w:val="5"/>
            <w:vAlign w:val="center"/>
            <w:tcPrChange w:id="78" w:author="Autor">
              <w:tcPr>
                <w:tcW w:w="5829" w:type="dxa"/>
                <w:gridSpan w:val="10"/>
                <w:vAlign w:val="center"/>
              </w:tcPr>
            </w:tcPrChange>
          </w:tcPr>
          <w:p w14:paraId="67558DE3" w14:textId="77777777" w:rsidR="00137ED6" w:rsidRPr="00B5079A" w:rsidRDefault="00137ED6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C11731" w:rsidRPr="00B5079A" w14:paraId="4B2E6024" w14:textId="77777777" w:rsidTr="00582722">
        <w:trPr>
          <w:trHeight w:val="330"/>
          <w:trPrChange w:id="79" w:author="Autor">
            <w:trPr>
              <w:trHeight w:val="330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80" w:author="Autor">
              <w:tcPr>
                <w:tcW w:w="3262" w:type="dxa"/>
                <w:gridSpan w:val="3"/>
                <w:vAlign w:val="center"/>
                <w:hideMark/>
              </w:tcPr>
            </w:tcPrChange>
          </w:tcPr>
          <w:p w14:paraId="6F3AF2CA" w14:textId="4016B433" w:rsidR="00B5079A" w:rsidRPr="00B5079A" w:rsidRDefault="008666C5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del w:id="81" w:author="Autor">
              <w:r w:rsidR="00B5079A"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opatrenia</w:delText>
              </w:r>
            </w:del>
            <w:ins w:id="82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>prioritnej osi</w:t>
              </w:r>
            </w:ins>
          </w:p>
        </w:tc>
        <w:tc>
          <w:tcPr>
            <w:tcW w:w="5684" w:type="dxa"/>
            <w:gridSpan w:val="5"/>
            <w:vAlign w:val="center"/>
            <w:hideMark/>
            <w:tcPrChange w:id="83" w:author="Autor">
              <w:tcPr>
                <w:tcW w:w="5829" w:type="dxa"/>
                <w:gridSpan w:val="10"/>
                <w:vAlign w:val="center"/>
                <w:hideMark/>
              </w:tcPr>
            </w:tcPrChange>
          </w:tcPr>
          <w:p w14:paraId="43811C7A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0C7E75D4" w14:textId="77777777" w:rsidTr="00582722">
        <w:trPr>
          <w:trHeight w:val="330"/>
          <w:trPrChange w:id="84" w:author="Autor">
            <w:trPr>
              <w:trHeight w:val="330"/>
            </w:trPr>
          </w:trPrChange>
        </w:trPr>
        <w:tc>
          <w:tcPr>
            <w:tcW w:w="8946" w:type="dxa"/>
            <w:gridSpan w:val="8"/>
            <w:hideMark/>
            <w:tcPrChange w:id="85" w:author="Autor">
              <w:tcPr>
                <w:tcW w:w="9091" w:type="dxa"/>
                <w:gridSpan w:val="13"/>
                <w:hideMark/>
              </w:tcPr>
            </w:tcPrChange>
          </w:tcPr>
          <w:p w14:paraId="4D2B2D87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C11731" w:rsidRPr="00B5079A" w14:paraId="615D2681" w14:textId="77777777" w:rsidTr="00582722">
        <w:trPr>
          <w:trHeight w:val="330"/>
          <w:trPrChange w:id="86" w:author="Autor">
            <w:trPr>
              <w:trHeight w:val="330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87" w:author="Autor">
              <w:tcPr>
                <w:tcW w:w="3262" w:type="dxa"/>
                <w:gridSpan w:val="3"/>
                <w:vAlign w:val="center"/>
                <w:hideMark/>
              </w:tcPr>
            </w:tcPrChange>
          </w:tcPr>
          <w:p w14:paraId="6A7AFB10" w14:textId="420BDE78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ŽoP v </w:t>
            </w:r>
            <w:del w:id="88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ITMS</w:delText>
              </w:r>
            </w:del>
            <w:ins w:id="89" w:author="Autor">
              <w:r w:rsidR="00F96882">
                <w:rPr>
                  <w:rFonts w:ascii="Arial Narrow" w:hAnsi="Arial Narrow"/>
                  <w:color w:val="000000"/>
                  <w:sz w:val="20"/>
                  <w:szCs w:val="20"/>
                </w:rPr>
                <w:t>ITMS2014+</w:t>
              </w:r>
            </w:ins>
          </w:p>
        </w:tc>
        <w:tc>
          <w:tcPr>
            <w:tcW w:w="5684" w:type="dxa"/>
            <w:gridSpan w:val="5"/>
            <w:vAlign w:val="center"/>
            <w:hideMark/>
            <w:tcPrChange w:id="90" w:author="Autor">
              <w:tcPr>
                <w:tcW w:w="5829" w:type="dxa"/>
                <w:gridSpan w:val="10"/>
                <w:vAlign w:val="center"/>
                <w:hideMark/>
              </w:tcPr>
            </w:tcPrChange>
          </w:tcPr>
          <w:p w14:paraId="0AFE85BC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4274F3B0" w14:textId="77777777" w:rsidTr="00582722">
        <w:trPr>
          <w:trHeight w:val="330"/>
          <w:trPrChange w:id="91" w:author="Autor">
            <w:trPr>
              <w:trHeight w:val="330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92" w:author="Autor">
              <w:tcPr>
                <w:tcW w:w="3262" w:type="dxa"/>
                <w:gridSpan w:val="3"/>
                <w:vAlign w:val="center"/>
                <w:hideMark/>
              </w:tcPr>
            </w:tcPrChange>
          </w:tcPr>
          <w:p w14:paraId="4D9B1F52" w14:textId="77777777" w:rsidR="00B5079A" w:rsidRPr="00B5079A" w:rsidRDefault="008205E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14A6E"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B5079A" w:rsidRPr="00314A6E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684" w:type="dxa"/>
            <w:gridSpan w:val="5"/>
            <w:vAlign w:val="center"/>
            <w:hideMark/>
            <w:tcPrChange w:id="93" w:author="Autor">
              <w:tcPr>
                <w:tcW w:w="5829" w:type="dxa"/>
                <w:gridSpan w:val="10"/>
                <w:vAlign w:val="center"/>
                <w:hideMark/>
              </w:tcPr>
            </w:tcPrChange>
          </w:tcPr>
          <w:p w14:paraId="530D5B50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650D66C" w14:textId="77777777" w:rsidTr="00582722">
        <w:trPr>
          <w:trHeight w:val="330"/>
          <w:trPrChange w:id="94" w:author="Autor">
            <w:trPr>
              <w:trHeight w:val="330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95" w:author="Autor">
              <w:tcPr>
                <w:tcW w:w="3262" w:type="dxa"/>
                <w:gridSpan w:val="3"/>
                <w:vAlign w:val="center"/>
                <w:hideMark/>
              </w:tcPr>
            </w:tcPrChange>
          </w:tcPr>
          <w:p w14:paraId="1BB588CC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684" w:type="dxa"/>
            <w:gridSpan w:val="5"/>
            <w:vAlign w:val="center"/>
            <w:hideMark/>
            <w:tcPrChange w:id="96" w:author="Autor">
              <w:tcPr>
                <w:tcW w:w="5829" w:type="dxa"/>
                <w:gridSpan w:val="10"/>
                <w:vAlign w:val="center"/>
                <w:hideMark/>
              </w:tcPr>
            </w:tcPrChange>
          </w:tcPr>
          <w:p w14:paraId="1E4DB621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2FEC86A6" w14:textId="77777777" w:rsidTr="00582722">
        <w:trPr>
          <w:trHeight w:val="330"/>
          <w:trPrChange w:id="97" w:author="Autor">
            <w:trPr>
              <w:trHeight w:val="330"/>
            </w:trPr>
          </w:trPrChange>
        </w:trPr>
        <w:tc>
          <w:tcPr>
            <w:tcW w:w="8946" w:type="dxa"/>
            <w:gridSpan w:val="8"/>
            <w:hideMark/>
            <w:tcPrChange w:id="98" w:author="Autor">
              <w:tcPr>
                <w:tcW w:w="9091" w:type="dxa"/>
                <w:gridSpan w:val="13"/>
                <w:hideMark/>
              </w:tcPr>
            </w:tcPrChange>
          </w:tcPr>
          <w:p w14:paraId="063EBD30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C11731" w:rsidRPr="00B5079A" w14:paraId="449E6D81" w14:textId="77777777" w:rsidTr="00582722">
        <w:trPr>
          <w:trHeight w:val="330"/>
          <w:trPrChange w:id="99" w:author="Autor">
            <w:trPr>
              <w:trHeight w:val="330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100" w:author="Autor">
              <w:tcPr>
                <w:tcW w:w="3262" w:type="dxa"/>
                <w:gridSpan w:val="3"/>
                <w:vAlign w:val="center"/>
                <w:hideMark/>
              </w:tcPr>
            </w:tcPrChange>
          </w:tcPr>
          <w:p w14:paraId="1FF6483A" w14:textId="5C62888B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projektu v </w:t>
            </w:r>
            <w:del w:id="101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ITMS</w:delText>
              </w:r>
            </w:del>
            <w:ins w:id="102" w:author="Autor">
              <w:r w:rsidR="00F96882">
                <w:rPr>
                  <w:rFonts w:ascii="Arial Narrow" w:hAnsi="Arial Narrow"/>
                  <w:color w:val="000000"/>
                  <w:sz w:val="20"/>
                  <w:szCs w:val="20"/>
                </w:rPr>
                <w:t>ITMS2014+</w:t>
              </w:r>
            </w:ins>
          </w:p>
        </w:tc>
        <w:tc>
          <w:tcPr>
            <w:tcW w:w="5684" w:type="dxa"/>
            <w:gridSpan w:val="5"/>
            <w:vAlign w:val="center"/>
            <w:hideMark/>
            <w:tcPrChange w:id="103" w:author="Autor">
              <w:tcPr>
                <w:tcW w:w="5829" w:type="dxa"/>
                <w:gridSpan w:val="10"/>
                <w:vAlign w:val="center"/>
                <w:hideMark/>
              </w:tcPr>
            </w:tcPrChange>
          </w:tcPr>
          <w:p w14:paraId="463D9C35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1CF0351E" w14:textId="77777777" w:rsidTr="00582722">
        <w:trPr>
          <w:trHeight w:val="330"/>
          <w:trPrChange w:id="104" w:author="Autor">
            <w:trPr>
              <w:trHeight w:val="330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105" w:author="Autor">
              <w:tcPr>
                <w:tcW w:w="3262" w:type="dxa"/>
                <w:gridSpan w:val="3"/>
                <w:vAlign w:val="center"/>
                <w:hideMark/>
              </w:tcPr>
            </w:tcPrChange>
          </w:tcPr>
          <w:p w14:paraId="0CDBB5F3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684" w:type="dxa"/>
            <w:gridSpan w:val="5"/>
            <w:vAlign w:val="center"/>
            <w:hideMark/>
            <w:tcPrChange w:id="106" w:author="Autor">
              <w:tcPr>
                <w:tcW w:w="5829" w:type="dxa"/>
                <w:gridSpan w:val="10"/>
                <w:vAlign w:val="center"/>
                <w:hideMark/>
              </w:tcPr>
            </w:tcPrChange>
          </w:tcPr>
          <w:p w14:paraId="63DFD4B6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152815D2" w14:textId="77777777" w:rsidTr="00582722">
        <w:trPr>
          <w:trHeight w:val="382"/>
          <w:trPrChange w:id="107" w:author="Autor">
            <w:trPr>
              <w:trHeight w:val="382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108" w:author="Autor">
              <w:tcPr>
                <w:tcW w:w="3262" w:type="dxa"/>
                <w:gridSpan w:val="3"/>
                <w:vAlign w:val="center"/>
                <w:hideMark/>
              </w:tcPr>
            </w:tcPrChange>
          </w:tcPr>
          <w:p w14:paraId="54C838C0" w14:textId="393BCCE5" w:rsidR="008666C5" w:rsidRDefault="00B5079A" w:rsidP="00F8414E">
            <w:pPr>
              <w:rPr>
                <w:ins w:id="109" w:author="Autor"/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účinnosti </w:t>
            </w:r>
            <w:del w:id="110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zmluvy</w:delText>
              </w:r>
            </w:del>
            <w:ins w:id="111" w:author="Autor">
              <w:r w:rsidR="00A5426A">
                <w:rPr>
                  <w:rFonts w:ascii="Arial Narrow" w:hAnsi="Arial Narrow"/>
                  <w:color w:val="000000"/>
                  <w:sz w:val="20"/>
                  <w:szCs w:val="20"/>
                </w:rPr>
                <w:t>Zmluv</w:t>
              </w:r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t>y</w:t>
              </w:r>
            </w:ins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o</w:t>
            </w:r>
            <w:del w:id="112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poskytnutí </w:delText>
              </w:r>
            </w:del>
            <w:ins w:id="113" w:author="Autor">
              <w:r w:rsidR="008666C5">
                <w:rPr>
                  <w:rFonts w:ascii="Arial Narrow" w:hAnsi="Arial Narrow"/>
                  <w:color w:val="000000"/>
                  <w:sz w:val="20"/>
                  <w:szCs w:val="20"/>
                </w:rPr>
                <w:t> </w:t>
              </w:r>
            </w:ins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NFP</w:t>
            </w:r>
            <w:ins w:id="114" w:author="Autor">
              <w:r w:rsidR="008666C5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 </w:t>
              </w:r>
            </w:ins>
          </w:p>
          <w:p w14:paraId="4632820F" w14:textId="050CBD56" w:rsidR="00B5079A" w:rsidRPr="00B5079A" w:rsidRDefault="008666C5" w:rsidP="00F8414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ins w:id="115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>(resp. rozhodnutia o schválení ŽoNFP ak je poskytovateľ a prijímateľ tá istá osoba – ďalej sa používa iba výraz „Zmluva o NFP“)</w:t>
              </w:r>
            </w:ins>
          </w:p>
        </w:tc>
        <w:tc>
          <w:tcPr>
            <w:tcW w:w="5684" w:type="dxa"/>
            <w:gridSpan w:val="5"/>
            <w:vAlign w:val="center"/>
            <w:hideMark/>
            <w:tcPrChange w:id="116" w:author="Autor">
              <w:tcPr>
                <w:tcW w:w="5829" w:type="dxa"/>
                <w:gridSpan w:val="10"/>
                <w:vAlign w:val="center"/>
                <w:hideMark/>
              </w:tcPr>
            </w:tcPrChange>
          </w:tcPr>
          <w:p w14:paraId="1AB46234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0567E8B" w14:textId="77777777" w:rsidTr="00582722">
        <w:trPr>
          <w:trHeight w:val="765"/>
          <w:trPrChange w:id="117" w:author="Autor">
            <w:trPr>
              <w:trHeight w:val="765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118" w:author="Autor">
              <w:tcPr>
                <w:tcW w:w="3262" w:type="dxa"/>
                <w:gridSpan w:val="3"/>
                <w:vAlign w:val="center"/>
                <w:hideMark/>
              </w:tcPr>
            </w:tcPrChange>
          </w:tcPr>
          <w:p w14:paraId="3DD9E438" w14:textId="77777777" w:rsidR="00B5079A" w:rsidRPr="00B5079A" w:rsidRDefault="00B5079A" w:rsidP="00410D3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684" w:type="dxa"/>
            <w:gridSpan w:val="5"/>
            <w:vAlign w:val="center"/>
            <w:hideMark/>
            <w:tcPrChange w:id="119" w:author="Autor">
              <w:tcPr>
                <w:tcW w:w="5829" w:type="dxa"/>
                <w:gridSpan w:val="10"/>
                <w:vAlign w:val="center"/>
                <w:hideMark/>
              </w:tcPr>
            </w:tcPrChange>
          </w:tcPr>
          <w:p w14:paraId="6B150465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35B468F4" w14:textId="77777777" w:rsidTr="00582722">
        <w:trPr>
          <w:trHeight w:val="330"/>
          <w:trPrChange w:id="120" w:author="Autor">
            <w:trPr>
              <w:trHeight w:val="330"/>
            </w:trPr>
          </w:trPrChange>
        </w:trPr>
        <w:tc>
          <w:tcPr>
            <w:tcW w:w="8946" w:type="dxa"/>
            <w:gridSpan w:val="8"/>
            <w:vAlign w:val="center"/>
            <w:hideMark/>
            <w:tcPrChange w:id="121" w:author="Autor">
              <w:tcPr>
                <w:tcW w:w="9091" w:type="dxa"/>
                <w:gridSpan w:val="13"/>
                <w:vAlign w:val="center"/>
                <w:hideMark/>
              </w:tcPr>
            </w:tcPrChange>
          </w:tcPr>
          <w:p w14:paraId="31416B0C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C11731" w:rsidRPr="00B5079A" w14:paraId="3C6A9127" w14:textId="77777777" w:rsidTr="00582722">
        <w:trPr>
          <w:trHeight w:val="330"/>
          <w:trPrChange w:id="122" w:author="Autor">
            <w:trPr>
              <w:trHeight w:val="330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123" w:author="Autor">
              <w:tcPr>
                <w:tcW w:w="3262" w:type="dxa"/>
                <w:gridSpan w:val="3"/>
                <w:vAlign w:val="center"/>
                <w:hideMark/>
              </w:tcPr>
            </w:tcPrChange>
          </w:tcPr>
          <w:p w14:paraId="652B17F4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684" w:type="dxa"/>
            <w:gridSpan w:val="5"/>
            <w:vAlign w:val="center"/>
            <w:hideMark/>
            <w:tcPrChange w:id="124" w:author="Autor">
              <w:tcPr>
                <w:tcW w:w="5829" w:type="dxa"/>
                <w:gridSpan w:val="10"/>
                <w:vAlign w:val="center"/>
                <w:hideMark/>
              </w:tcPr>
            </w:tcPrChange>
          </w:tcPr>
          <w:p w14:paraId="4142D823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0540CE">
              <w:rPr>
                <w:rFonts w:ascii="Arial Narrow" w:hAnsi="Arial Narrow"/>
                <w:color w:val="000000"/>
                <w:sz w:val="20"/>
                <w:szCs w:val="20"/>
              </w:rPr>
              <w:t>Žiadosť o platbu</w:t>
            </w:r>
          </w:p>
        </w:tc>
      </w:tr>
      <w:tr w:rsidR="00C11731" w:rsidRPr="00B5079A" w14:paraId="2C9D7FFF" w14:textId="77777777" w:rsidTr="00582722">
        <w:trPr>
          <w:trHeight w:val="330"/>
          <w:trPrChange w:id="125" w:author="Autor">
            <w:trPr>
              <w:trHeight w:val="330"/>
            </w:trPr>
          </w:trPrChange>
        </w:trPr>
        <w:tc>
          <w:tcPr>
            <w:tcW w:w="3262" w:type="dxa"/>
            <w:gridSpan w:val="3"/>
            <w:vAlign w:val="center"/>
            <w:hideMark/>
            <w:tcPrChange w:id="126" w:author="Autor">
              <w:tcPr>
                <w:tcW w:w="3262" w:type="dxa"/>
                <w:gridSpan w:val="3"/>
                <w:vAlign w:val="center"/>
                <w:hideMark/>
              </w:tcPr>
            </w:tcPrChange>
          </w:tcPr>
          <w:p w14:paraId="5F4F6839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684" w:type="dxa"/>
            <w:gridSpan w:val="5"/>
            <w:vAlign w:val="center"/>
            <w:hideMark/>
            <w:tcPrChange w:id="127" w:author="Autor">
              <w:tcPr>
                <w:tcW w:w="5829" w:type="dxa"/>
                <w:gridSpan w:val="10"/>
                <w:vAlign w:val="center"/>
                <w:hideMark/>
              </w:tcPr>
            </w:tcPrChange>
          </w:tcPr>
          <w:p w14:paraId="045E317F" w14:textId="77777777" w:rsidR="00B5079A" w:rsidRPr="00B5079A" w:rsidRDefault="00B5079A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r w:rsidR="00137ED6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finančná 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>kontrola</w:t>
            </w:r>
          </w:p>
        </w:tc>
      </w:tr>
      <w:tr w:rsidR="00B5079A" w:rsidRPr="00B5079A" w14:paraId="1FE227B8" w14:textId="77777777" w:rsidTr="00582722">
        <w:trPr>
          <w:trHeight w:val="330"/>
          <w:trPrChange w:id="128" w:author="Autor">
            <w:trPr>
              <w:trHeight w:val="330"/>
            </w:trPr>
          </w:trPrChange>
        </w:trPr>
        <w:tc>
          <w:tcPr>
            <w:tcW w:w="8946" w:type="dxa"/>
            <w:gridSpan w:val="8"/>
            <w:shd w:val="clear" w:color="auto" w:fill="5F497A" w:themeFill="accent4" w:themeFillShade="BF"/>
            <w:vAlign w:val="center"/>
            <w:hideMark/>
            <w:tcPrChange w:id="129" w:author="Autor">
              <w:tcPr>
                <w:tcW w:w="9091" w:type="dxa"/>
                <w:gridSpan w:val="13"/>
                <w:shd w:val="clear" w:color="auto" w:fill="5F497A" w:themeFill="accent4" w:themeFillShade="BF"/>
                <w:vAlign w:val="center"/>
                <w:hideMark/>
              </w:tcPr>
            </w:tcPrChange>
          </w:tcPr>
          <w:p w14:paraId="31442F95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 platbu</w:t>
            </w:r>
          </w:p>
        </w:tc>
      </w:tr>
      <w:tr w:rsidR="00582722" w:rsidRPr="00B5079A" w14:paraId="2DE966AA" w14:textId="77777777" w:rsidTr="00582722">
        <w:trPr>
          <w:trHeight w:val="330"/>
        </w:trPr>
        <w:tc>
          <w:tcPr>
            <w:tcW w:w="864" w:type="dxa"/>
            <w:shd w:val="clear" w:color="auto" w:fill="5F497A" w:themeFill="accent4" w:themeFillShade="BF"/>
            <w:vAlign w:val="center"/>
            <w:hideMark/>
          </w:tcPr>
          <w:p w14:paraId="421A8759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lastRenderedPageBreak/>
              <w:t>P. č.</w:t>
            </w:r>
          </w:p>
        </w:tc>
        <w:tc>
          <w:tcPr>
            <w:tcW w:w="4963" w:type="dxa"/>
            <w:gridSpan w:val="3"/>
            <w:shd w:val="clear" w:color="auto" w:fill="5F497A" w:themeFill="accent4" w:themeFillShade="BF"/>
            <w:vAlign w:val="center"/>
            <w:hideMark/>
          </w:tcPr>
          <w:p w14:paraId="0EC74271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0" w:type="dxa"/>
            <w:shd w:val="clear" w:color="auto" w:fill="5F497A" w:themeFill="accent4" w:themeFillShade="BF"/>
            <w:vAlign w:val="center"/>
            <w:hideMark/>
          </w:tcPr>
          <w:p w14:paraId="0D4CAC1D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14:paraId="51739DD0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2" w:type="dxa"/>
            <w:shd w:val="clear" w:color="auto" w:fill="5F497A" w:themeFill="accent4" w:themeFillShade="BF"/>
            <w:vAlign w:val="center"/>
            <w:hideMark/>
          </w:tcPr>
          <w:p w14:paraId="5B7A2720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270" w:type="dxa"/>
            <w:shd w:val="clear" w:color="auto" w:fill="5F497A" w:themeFill="accent4" w:themeFillShade="BF"/>
            <w:vAlign w:val="center"/>
            <w:hideMark/>
          </w:tcPr>
          <w:p w14:paraId="783BEC69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582722" w14:paraId="6D9D9FBF" w14:textId="77777777" w:rsidTr="00582722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6E145E99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1E7E016E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3099786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0206E339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D47B8A1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2382D7CD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1DF2DAB0" w14:textId="77777777" w:rsidTr="00582722">
        <w:trPr>
          <w:trHeight w:val="510"/>
          <w:trPrChange w:id="130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131" w:author="Autor">
              <w:tcPr>
                <w:tcW w:w="864" w:type="dxa"/>
                <w:vAlign w:val="center"/>
                <w:hideMark/>
              </w:tcPr>
            </w:tcPrChange>
          </w:tcPr>
          <w:p w14:paraId="53065F2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963" w:type="dxa"/>
            <w:gridSpan w:val="3"/>
            <w:vAlign w:val="center"/>
            <w:hideMark/>
            <w:tcPrChange w:id="132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367CD28D" w14:textId="77777777" w:rsidR="006605F7" w:rsidRPr="00582722" w:rsidRDefault="007C0184" w:rsidP="00582722">
            <w:pPr>
              <w:pStyle w:val="Default"/>
              <w:rPr>
                <w:sz w:val="20"/>
              </w:rPr>
              <w:pPrChange w:id="133" w:author="Autor">
                <w:pPr/>
              </w:pPrChange>
            </w:pPr>
            <w:r w:rsidRPr="00582722">
              <w:rPr>
                <w:rFonts w:ascii="Times New Roman" w:hAnsi="Times New Roman"/>
                <w:sz w:val="20"/>
                <w:rPrChange w:id="134" w:author="Autor">
                  <w:rPr>
                    <w:color w:val="000000"/>
                    <w:sz w:val="20"/>
                  </w:rPr>
                </w:rPrChange>
              </w:rPr>
              <w:t>Sú údaje v ŽoP predloženej cez verejný portál identické s údajmi, ktoré sú uvedené v tlačenej verzii ŽoP</w:t>
            </w:r>
            <w:r w:rsidR="006605F7" w:rsidRPr="00582722">
              <w:rPr>
                <w:rFonts w:ascii="Times New Roman" w:hAnsi="Times New Roman"/>
                <w:sz w:val="20"/>
                <w:rPrChange w:id="135" w:author="Autor">
                  <w:rPr>
                    <w:color w:val="000000"/>
                    <w:sz w:val="20"/>
                  </w:rPr>
                </w:rPrChange>
              </w:rPr>
              <w:t>?</w:t>
            </w:r>
            <w:r w:rsidRPr="00582722">
              <w:rPr>
                <w:rFonts w:ascii="Times New Roman" w:hAnsi="Times New Roman"/>
                <w:sz w:val="20"/>
                <w:rPrChange w:id="136" w:author="Autor">
                  <w:rPr>
                    <w:color w:val="000000"/>
                    <w:sz w:val="20"/>
                  </w:rPr>
                </w:rPrChange>
              </w:rPr>
              <w:t xml:space="preserve"> </w:t>
            </w:r>
          </w:p>
          <w:p w14:paraId="6DA64955" w14:textId="41B7F6E5" w:rsidR="007C0184" w:rsidRDefault="006605F7" w:rsidP="00E83484">
            <w:pPr>
              <w:pStyle w:val="Default"/>
              <w:rPr>
                <w:sz w:val="20"/>
                <w:szCs w:val="20"/>
              </w:rPr>
            </w:pP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del w:id="137" w:author="Autor">
              <w:r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P</w:delText>
              </w:r>
              <w:r w:rsidRPr="00D527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latí do doby plnej elektronizácie a predkladania cez ITMS2014+</w:delText>
              </w:r>
              <w:r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. </w:delText>
              </w:r>
            </w:del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ŽoP </w:t>
            </w:r>
            <w:del w:id="138" w:author="Autor">
              <w:r w:rsidRPr="00D527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nepredkladá</w:delText>
              </w:r>
            </w:del>
            <w:ins w:id="139" w:author="Autor">
              <w:r w:rsidRPr="00D527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predkladá </w:t>
              </w:r>
              <w:r w:rsidR="00E83484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prostredníctvom elektronického podania priamo</w:t>
              </w:r>
            </w:ins>
            <w:r w:rsidR="00E83484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cez 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verejný portál ITMS 2014+, túto skutočnosť RO nekontroluje.) </w:t>
            </w:r>
          </w:p>
        </w:tc>
        <w:tc>
          <w:tcPr>
            <w:tcW w:w="570" w:type="dxa"/>
            <w:vAlign w:val="center"/>
            <w:hideMark/>
            <w:tcPrChange w:id="140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1F58211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14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2FB2A4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142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4891D05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143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1CF27EB0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AFE34F1" w14:textId="77777777" w:rsidTr="00582722">
        <w:trPr>
          <w:trHeight w:val="300"/>
          <w:trPrChange w:id="144" w:author="Autor">
            <w:trPr>
              <w:trHeight w:val="300"/>
            </w:trPr>
          </w:trPrChange>
        </w:trPr>
        <w:tc>
          <w:tcPr>
            <w:tcW w:w="864" w:type="dxa"/>
            <w:vAlign w:val="center"/>
            <w:hideMark/>
            <w:tcPrChange w:id="145" w:author="Autor">
              <w:tcPr>
                <w:tcW w:w="864" w:type="dxa"/>
                <w:vAlign w:val="center"/>
                <w:hideMark/>
              </w:tcPr>
            </w:tcPrChange>
          </w:tcPr>
          <w:p w14:paraId="08BC66FC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4963" w:type="dxa"/>
            <w:gridSpan w:val="3"/>
            <w:vAlign w:val="center"/>
            <w:hideMark/>
            <w:tcPrChange w:id="146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3EC78B3E" w14:textId="49877B65" w:rsidR="007C0184" w:rsidRPr="00582722" w:rsidRDefault="007C0184" w:rsidP="00582722">
            <w:pPr>
              <w:pStyle w:val="Default"/>
              <w:rPr>
                <w:sz w:val="20"/>
              </w:rPr>
              <w:pPrChange w:id="147" w:author="Autor">
                <w:pPr/>
              </w:pPrChange>
            </w:pPr>
            <w:r w:rsidRPr="00582722">
              <w:rPr>
                <w:rFonts w:ascii="Times New Roman" w:hAnsi="Times New Roman"/>
                <w:sz w:val="20"/>
                <w:rPrChange w:id="148" w:author="Autor">
                  <w:rPr>
                    <w:color w:val="000000"/>
                    <w:sz w:val="20"/>
                  </w:rPr>
                </w:rPrChange>
              </w:rPr>
              <w:t>Je identifikácia prijímateľa/partnera a projektu zhodná s údajmi v</w:t>
            </w:r>
            <w:del w:id="149" w:author="Autor">
              <w:r>
                <w:rPr>
                  <w:sz w:val="20"/>
                  <w:szCs w:val="20"/>
                </w:rPr>
                <w:delText xml:space="preserve"> zmluve</w:delText>
              </w:r>
            </w:del>
            <w:ins w:id="150" w:author="Autor">
              <w:r w:rsidR="00F8414E">
                <w:rPr>
                  <w:rFonts w:ascii="Times New Roman" w:hAnsi="Times New Roman"/>
                  <w:sz w:val="20"/>
                </w:rPr>
                <w:t> </w:t>
              </w:r>
              <w:r w:rsidR="00A5426A">
                <w:rPr>
                  <w:rFonts w:ascii="Times New Roman" w:hAnsi="Times New Roman"/>
                  <w:sz w:val="20"/>
                </w:rPr>
                <w:t>Zmluv</w:t>
              </w:r>
              <w:r w:rsidRPr="0024400F">
                <w:rPr>
                  <w:rFonts w:ascii="Times New Roman" w:hAnsi="Times New Roman"/>
                  <w:sz w:val="20"/>
                </w:rPr>
                <w:t>e</w:t>
              </w:r>
              <w:r w:rsidR="00F8414E">
                <w:rPr>
                  <w:rFonts w:ascii="Times New Roman" w:hAnsi="Times New Roman"/>
                  <w:sz w:val="20"/>
                </w:rPr>
                <w:t xml:space="preserve"> o NFP</w:t>
              </w:r>
            </w:ins>
            <w:r w:rsidRPr="00582722">
              <w:rPr>
                <w:rFonts w:ascii="Times New Roman" w:hAnsi="Times New Roman"/>
                <w:sz w:val="20"/>
                <w:rPrChange w:id="151" w:author="Autor">
                  <w:rPr>
                    <w:color w:val="000000"/>
                    <w:sz w:val="20"/>
                  </w:rPr>
                </w:rPrChange>
              </w:rPr>
              <w:t>?</w:t>
            </w:r>
          </w:p>
        </w:tc>
        <w:tc>
          <w:tcPr>
            <w:tcW w:w="570" w:type="dxa"/>
            <w:vAlign w:val="center"/>
            <w:hideMark/>
            <w:tcPrChange w:id="152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08359E1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15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BFFC18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154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6DAF858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155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01A3263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33DD6406" w14:textId="77777777" w:rsidTr="00582722">
        <w:trPr>
          <w:trHeight w:val="510"/>
          <w:trPrChange w:id="156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157" w:author="Autor">
              <w:tcPr>
                <w:tcW w:w="864" w:type="dxa"/>
                <w:vAlign w:val="center"/>
                <w:hideMark/>
              </w:tcPr>
            </w:tcPrChange>
          </w:tcPr>
          <w:p w14:paraId="3541F265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963" w:type="dxa"/>
            <w:gridSpan w:val="3"/>
            <w:vAlign w:val="center"/>
            <w:hideMark/>
            <w:tcPrChange w:id="158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3DFCE0D6" w14:textId="6D95A11D" w:rsidR="007C0184" w:rsidRPr="00582722" w:rsidRDefault="007C0184" w:rsidP="00582722">
            <w:pPr>
              <w:pStyle w:val="Default"/>
              <w:rPr>
                <w:sz w:val="20"/>
              </w:rPr>
              <w:pPrChange w:id="159" w:author="Autor">
                <w:pPr/>
              </w:pPrChange>
            </w:pPr>
            <w:r w:rsidRPr="00582722">
              <w:rPr>
                <w:rFonts w:ascii="Times New Roman" w:hAnsi="Times New Roman"/>
                <w:sz w:val="20"/>
                <w:rPrChange w:id="160" w:author="Autor">
                  <w:rPr>
                    <w:color w:val="000000"/>
                    <w:sz w:val="20"/>
                  </w:rPr>
                </w:rPrChange>
              </w:rPr>
              <w:t xml:space="preserve">Je identifikačný údaj banky a číslo účtu vo forme IBAN zhodný s údajmi v </w:t>
            </w:r>
            <w:del w:id="161" w:author="Autor">
              <w:r>
                <w:rPr>
                  <w:sz w:val="20"/>
                  <w:szCs w:val="20"/>
                </w:rPr>
                <w:delText>zmluve</w:delText>
              </w:r>
            </w:del>
            <w:ins w:id="162" w:author="Autor">
              <w:r w:rsidR="00A5426A">
                <w:rPr>
                  <w:rFonts w:ascii="Times New Roman" w:hAnsi="Times New Roman"/>
                  <w:sz w:val="20"/>
                </w:rPr>
                <w:t>Zmluv</w:t>
              </w:r>
              <w:r w:rsidRPr="0024400F">
                <w:rPr>
                  <w:rFonts w:ascii="Times New Roman" w:hAnsi="Times New Roman"/>
                  <w:sz w:val="20"/>
                </w:rPr>
                <w:t xml:space="preserve">e </w:t>
              </w:r>
              <w:r w:rsidR="00F8414E">
                <w:rPr>
                  <w:rFonts w:ascii="Times New Roman" w:hAnsi="Times New Roman"/>
                  <w:sz w:val="20"/>
                </w:rPr>
                <w:t>o NFP</w:t>
              </w:r>
            </w:ins>
            <w:r w:rsidR="00F8414E" w:rsidRPr="00582722">
              <w:rPr>
                <w:rFonts w:ascii="Times New Roman" w:hAnsi="Times New Roman"/>
                <w:sz w:val="20"/>
                <w:rPrChange w:id="163" w:author="Autor">
                  <w:rPr>
                    <w:color w:val="000000"/>
                    <w:sz w:val="20"/>
                  </w:rPr>
                </w:rPrChange>
              </w:rPr>
              <w:t xml:space="preserve"> </w:t>
            </w:r>
            <w:r w:rsidRPr="00582722">
              <w:rPr>
                <w:rFonts w:ascii="Times New Roman" w:hAnsi="Times New Roman"/>
                <w:sz w:val="20"/>
                <w:rPrChange w:id="164" w:author="Autor">
                  <w:rPr>
                    <w:color w:val="000000"/>
                    <w:sz w:val="20"/>
                  </w:rPr>
                </w:rPrChange>
              </w:rPr>
              <w:t xml:space="preserve">v platnom znení? </w:t>
            </w:r>
          </w:p>
        </w:tc>
        <w:tc>
          <w:tcPr>
            <w:tcW w:w="570" w:type="dxa"/>
            <w:vAlign w:val="center"/>
            <w:hideMark/>
            <w:tcPrChange w:id="165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294A4AE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16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22885F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167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07A82CD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168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59CD4BAF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23E5FB95" w14:textId="77777777" w:rsidTr="00582722">
        <w:trPr>
          <w:trHeight w:val="510"/>
          <w:trPrChange w:id="169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170" w:author="Autor">
              <w:tcPr>
                <w:tcW w:w="864" w:type="dxa"/>
                <w:vAlign w:val="center"/>
                <w:hideMark/>
              </w:tcPr>
            </w:tcPrChange>
          </w:tcPr>
          <w:p w14:paraId="4F52FFCA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4963" w:type="dxa"/>
            <w:gridSpan w:val="3"/>
            <w:vAlign w:val="center"/>
            <w:hideMark/>
            <w:tcPrChange w:id="171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3E2BB868" w14:textId="2052C40F" w:rsidR="006605F7" w:rsidRPr="00770B52" w:rsidRDefault="007C0184" w:rsidP="006605F7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582722">
              <w:rPr>
                <w:rFonts w:ascii="Times New Roman" w:hAnsi="Times New Roman"/>
                <w:sz w:val="20"/>
                <w:rPrChange w:id="172" w:author="Autor">
                  <w:rPr>
                    <w:sz w:val="20"/>
                  </w:rPr>
                </w:rPrChange>
              </w:rPr>
              <w:t>Je ŽoP spracovaná na predpísanom formulári, vyplnená vo všetkých povinných poliach v súlade s platnými pokynmi k vypĺňaniu ŽoP</w:t>
            </w:r>
            <w:r w:rsidR="006605F7" w:rsidRPr="00582722">
              <w:rPr>
                <w:rFonts w:ascii="Times New Roman" w:hAnsi="Times New Roman"/>
                <w:sz w:val="20"/>
                <w:rPrChange w:id="173" w:author="Autor">
                  <w:rPr>
                    <w:sz w:val="20"/>
                  </w:rPr>
                </w:rPrChange>
              </w:rPr>
              <w:t xml:space="preserve">? </w:t>
            </w:r>
            <w:del w:id="174" w:author="Autor">
              <w:r w:rsidR="006605F7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(</w:delText>
              </w:r>
              <w:r w:rsidR="006605F7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P</w:delText>
              </w:r>
              <w:r w:rsidR="006605F7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latí do doby plnej elektronizácie a predkladania cez ITMS2014+</w:delText>
              </w:r>
              <w:r w:rsidR="006605F7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.</w:delText>
              </w:r>
              <w:r w:rsidR="006605F7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) </w:delText>
              </w:r>
            </w:del>
          </w:p>
          <w:p w14:paraId="2E4E4752" w14:textId="77777777" w:rsidR="007C0184" w:rsidRDefault="007C0184" w:rsidP="00D52705">
            <w:pPr>
              <w:pStyle w:val="Default"/>
              <w:rPr>
                <w:sz w:val="20"/>
                <w:szCs w:val="20"/>
              </w:rPr>
            </w:pPr>
            <w:r w:rsidRPr="00137E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vAlign w:val="center"/>
            <w:hideMark/>
            <w:tcPrChange w:id="175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0C12F0F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17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DB2842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177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548498E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178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7DEA6307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3DF62CA3" w14:textId="77777777" w:rsidTr="00582722">
        <w:trPr>
          <w:trHeight w:val="1020"/>
          <w:trPrChange w:id="179" w:author="Autor">
            <w:trPr>
              <w:trHeight w:val="1020"/>
            </w:trPr>
          </w:trPrChange>
        </w:trPr>
        <w:tc>
          <w:tcPr>
            <w:tcW w:w="864" w:type="dxa"/>
            <w:vAlign w:val="center"/>
            <w:hideMark/>
            <w:tcPrChange w:id="180" w:author="Autor">
              <w:tcPr>
                <w:tcW w:w="864" w:type="dxa"/>
                <w:vAlign w:val="center"/>
                <w:hideMark/>
              </w:tcPr>
            </w:tcPrChange>
          </w:tcPr>
          <w:p w14:paraId="48F1364E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4963" w:type="dxa"/>
            <w:gridSpan w:val="3"/>
            <w:vAlign w:val="center"/>
            <w:hideMark/>
            <w:tcPrChange w:id="181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68BD2A7F" w14:textId="223823EE" w:rsidR="007C0184" w:rsidRDefault="007C0184" w:rsidP="00137ED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Predložil prijímateľ účtovné doklady, resp. dokumentáciu, ktorá ich nahradzuje, v originálnom vyhotovení, príp. ním overenú kópiu potvrdenú podpisom štatutárneho orgánu prijímateľa alebo ním poverenej osoby v zmysle </w:t>
            </w:r>
            <w:del w:id="182" w:author="Autor">
              <w:r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183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>
                <w:rPr>
                  <w:color w:val="000000"/>
                  <w:sz w:val="20"/>
                  <w:szCs w:val="20"/>
                </w:rPr>
                <w:t xml:space="preserve">y </w:t>
              </w:r>
              <w:r w:rsidR="00F8414E">
                <w:rPr>
                  <w:color w:val="000000"/>
                  <w:sz w:val="20"/>
                  <w:szCs w:val="20"/>
                </w:rPr>
                <w:t>o NFP</w:t>
              </w:r>
            </w:ins>
            <w:r w:rsidR="00F8414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(v prípade ostatnej podpornej dokumentácie sa nevyžaduje potvrdenie podpisom štatutárneho orgánu)? </w:t>
            </w:r>
          </w:p>
        </w:tc>
        <w:tc>
          <w:tcPr>
            <w:tcW w:w="570" w:type="dxa"/>
            <w:vAlign w:val="center"/>
            <w:hideMark/>
            <w:tcPrChange w:id="184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3C14340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18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E1C23D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186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4896E2C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187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5F864AF3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4438542D" w14:textId="77777777" w:rsidTr="00582722">
        <w:trPr>
          <w:trHeight w:val="1149"/>
          <w:trPrChange w:id="188" w:author="Autor">
            <w:trPr>
              <w:trHeight w:val="2295"/>
            </w:trPr>
          </w:trPrChange>
        </w:trPr>
        <w:tc>
          <w:tcPr>
            <w:tcW w:w="864" w:type="dxa"/>
            <w:vAlign w:val="center"/>
            <w:hideMark/>
            <w:tcPrChange w:id="189" w:author="Autor">
              <w:tcPr>
                <w:tcW w:w="864" w:type="dxa"/>
                <w:vAlign w:val="center"/>
                <w:hideMark/>
              </w:tcPr>
            </w:tcPrChange>
          </w:tcPr>
          <w:p w14:paraId="281B335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4963" w:type="dxa"/>
            <w:gridSpan w:val="3"/>
            <w:vAlign w:val="center"/>
            <w:hideMark/>
            <w:tcPrChange w:id="190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368C9CEB" w14:textId="5EC728F1" w:rsidR="007C0184" w:rsidRDefault="007C0184" w:rsidP="00FF63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="001658C2">
              <w:rPr>
                <w:color w:val="000000"/>
                <w:sz w:val="20"/>
                <w:szCs w:val="20"/>
              </w:rPr>
              <w:t>základná</w:t>
            </w:r>
            <w:r w:rsidR="00890458">
              <w:rPr>
                <w:color w:val="000000"/>
                <w:sz w:val="20"/>
                <w:szCs w:val="20"/>
              </w:rPr>
              <w:t xml:space="preserve"> </w:t>
            </w:r>
            <w:r w:rsidR="00024BB9">
              <w:rPr>
                <w:color w:val="000000"/>
                <w:sz w:val="20"/>
                <w:szCs w:val="20"/>
              </w:rPr>
              <w:t>finančná kontrola</w:t>
            </w:r>
            <w:r>
              <w:rPr>
                <w:color w:val="000000"/>
                <w:sz w:val="20"/>
                <w:szCs w:val="20"/>
              </w:rPr>
              <w:t xml:space="preserve"> podľa §</w:t>
            </w:r>
            <w:r w:rsidR="001658C2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zákona č</w:t>
            </w:r>
            <w:r w:rsidRPr="001658C2">
              <w:rPr>
                <w:color w:val="000000"/>
                <w:sz w:val="20"/>
                <w:szCs w:val="20"/>
              </w:rPr>
              <w:t xml:space="preserve">. </w:t>
            </w:r>
            <w:r w:rsidR="001658C2">
              <w:rPr>
                <w:color w:val="000000"/>
                <w:sz w:val="20"/>
                <w:szCs w:val="20"/>
              </w:rPr>
              <w:t>357</w:t>
            </w:r>
            <w:r w:rsidRPr="001658C2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20</w:t>
            </w:r>
            <w:r w:rsidR="00024BB9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 xml:space="preserve"> Z. z. o finančnej kontrole a  audite a o zmene a doplnení niektorých zákonov</w:t>
            </w:r>
            <w:del w:id="191" w:author="Autor">
              <w:r>
                <w:rPr>
                  <w:color w:val="000000"/>
                  <w:sz w:val="20"/>
                  <w:szCs w:val="20"/>
                </w:rPr>
                <w:delText xml:space="preserve"> ? Pozn. RO je povinný vykonať </w:delText>
              </w:r>
              <w:r w:rsidR="001658C2">
                <w:rPr>
                  <w:color w:val="000000"/>
                  <w:sz w:val="20"/>
                  <w:szCs w:val="20"/>
                </w:rPr>
                <w:delText>základnú</w:delText>
              </w:r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="00890458">
                <w:rPr>
                  <w:color w:val="000000"/>
                  <w:sz w:val="20"/>
                  <w:szCs w:val="20"/>
                </w:rPr>
                <w:delText xml:space="preserve">finančnú </w:delText>
              </w:r>
              <w:r>
                <w:rPr>
                  <w:color w:val="000000"/>
                  <w:sz w:val="20"/>
                  <w:szCs w:val="20"/>
                </w:rPr>
                <w:delText xml:space="preserve"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delText>
              </w:r>
              <w:r w:rsidR="00093C2F">
                <w:rPr>
                  <w:color w:val="000000"/>
                  <w:sz w:val="20"/>
                  <w:szCs w:val="20"/>
                </w:rPr>
                <w:delText xml:space="preserve">6 ods. </w:delText>
              </w:r>
              <w:r w:rsidR="007E1726">
                <w:rPr>
                  <w:color w:val="000000"/>
                  <w:sz w:val="20"/>
                  <w:szCs w:val="20"/>
                </w:rPr>
                <w:delText>4</w:delText>
              </w:r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Pr="007E1726">
                <w:rPr>
                  <w:color w:val="000000"/>
                  <w:sz w:val="20"/>
                  <w:szCs w:val="20"/>
                </w:rPr>
                <w:delText xml:space="preserve"> v závislosti od rozsahu skutočností, ktoré má daná osoba kontrolovať v zmysle svojho pracovného zaradenia.</w:delText>
              </w:r>
              <w:r>
                <w:rPr>
                  <w:color w:val="000000"/>
                  <w:sz w:val="20"/>
                  <w:szCs w:val="20"/>
                </w:rPr>
                <w:delText xml:space="preserve">   </w:delText>
              </w:r>
            </w:del>
            <w:ins w:id="192" w:author="Autor">
              <w:r>
                <w:rPr>
                  <w:color w:val="000000"/>
                  <w:sz w:val="20"/>
                  <w:szCs w:val="20"/>
                </w:rPr>
                <w:t xml:space="preserve">? </w:t>
              </w:r>
            </w:ins>
          </w:p>
        </w:tc>
        <w:tc>
          <w:tcPr>
            <w:tcW w:w="570" w:type="dxa"/>
            <w:vAlign w:val="center"/>
            <w:hideMark/>
            <w:tcPrChange w:id="193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4B6CABD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19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308B04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195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1F6003A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196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41786E9D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172A1C8D" w14:textId="77777777" w:rsidTr="00582722">
        <w:trPr>
          <w:trHeight w:val="510"/>
          <w:trPrChange w:id="197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198" w:author="Autor">
              <w:tcPr>
                <w:tcW w:w="864" w:type="dxa"/>
                <w:vAlign w:val="center"/>
                <w:hideMark/>
              </w:tcPr>
            </w:tcPrChange>
          </w:tcPr>
          <w:p w14:paraId="400225B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4963" w:type="dxa"/>
            <w:gridSpan w:val="3"/>
            <w:vAlign w:val="center"/>
            <w:hideMark/>
            <w:tcPrChange w:id="199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2D6D3EB0" w14:textId="197A8A55" w:rsidR="007C0184" w:rsidRDefault="007C0184" w:rsidP="00E83484">
            <w:pPr>
              <w:pStyle w:val="Default"/>
              <w:rPr>
                <w:sz w:val="20"/>
                <w:szCs w:val="20"/>
              </w:rPr>
            </w:pPr>
            <w:r w:rsidRPr="00582722">
              <w:rPr>
                <w:rFonts w:ascii="Times New Roman" w:hAnsi="Times New Roman"/>
                <w:sz w:val="20"/>
                <w:rPrChange w:id="200" w:author="Autor">
                  <w:rPr>
                    <w:sz w:val="20"/>
                  </w:rPr>
                </w:rPrChange>
              </w:rPr>
              <w:t>Je ŽoP podpísaná štatutárnym orgánom prijímateľa alebo ním poverenou osobou</w:t>
            </w:r>
            <w:r w:rsidR="00503240" w:rsidRPr="00582722">
              <w:rPr>
                <w:rFonts w:ascii="Times New Roman" w:hAnsi="Times New Roman"/>
                <w:sz w:val="20"/>
                <w:rPrChange w:id="201" w:author="Autor">
                  <w:rPr>
                    <w:sz w:val="20"/>
                  </w:rPr>
                </w:rPrChange>
              </w:rPr>
              <w:t>?</w:t>
            </w:r>
            <w:r w:rsidRPr="00CC1D6A">
              <w:rPr>
                <w:sz w:val="20"/>
                <w:szCs w:val="20"/>
              </w:rPr>
              <w:t xml:space="preserve"> </w:t>
            </w:r>
            <w:del w:id="202" w:author="Autor">
              <w:r w:rsidR="006605F7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 (</w:delText>
              </w:r>
              <w:r w:rsidR="006605F7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P</w:delText>
              </w:r>
              <w:r w:rsidR="006605F7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latí do doby plnej elektronizácie a predkladania cez ITMS2014+</w:delText>
              </w:r>
              <w:r w:rsidR="006605F7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.</w:delText>
              </w:r>
              <w:r w:rsidR="006605F7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) </w:delText>
              </w:r>
            </w:del>
          </w:p>
        </w:tc>
        <w:tc>
          <w:tcPr>
            <w:tcW w:w="570" w:type="dxa"/>
            <w:vAlign w:val="center"/>
            <w:hideMark/>
            <w:tcPrChange w:id="203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530AA6A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0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AA9124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205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232F79C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206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6F5E7E8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3CB4B6D4" w14:textId="77777777" w:rsidTr="00582722">
        <w:trPr>
          <w:trHeight w:val="510"/>
          <w:trPrChange w:id="207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208" w:author="Autor">
              <w:tcPr>
                <w:tcW w:w="864" w:type="dxa"/>
                <w:vAlign w:val="center"/>
                <w:hideMark/>
              </w:tcPr>
            </w:tcPrChange>
          </w:tcPr>
          <w:p w14:paraId="4596169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4963" w:type="dxa"/>
            <w:gridSpan w:val="3"/>
            <w:vAlign w:val="center"/>
            <w:hideMark/>
            <w:tcPrChange w:id="209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29ECFEF0" w14:textId="2AD3CA6E" w:rsidR="007C0184" w:rsidRDefault="007C0184" w:rsidP="00F841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Predložil prijímateľ ŽoP v súlade so systémom financovania dohodnutým v zmysle </w:t>
            </w:r>
            <w:del w:id="210" w:author="Autor">
              <w:r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211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>
                <w:rPr>
                  <w:color w:val="000000"/>
                  <w:sz w:val="20"/>
                  <w:szCs w:val="20"/>
                </w:rPr>
                <w:t>y</w:t>
              </w:r>
            </w:ins>
            <w:r>
              <w:rPr>
                <w:color w:val="000000"/>
                <w:sz w:val="20"/>
                <w:szCs w:val="20"/>
              </w:rPr>
              <w:t xml:space="preserve"> o </w:t>
            </w:r>
            <w:del w:id="212" w:author="Autor">
              <w:r>
                <w:rPr>
                  <w:color w:val="000000"/>
                  <w:sz w:val="20"/>
                  <w:szCs w:val="20"/>
                </w:rPr>
                <w:delText xml:space="preserve">poskytnutí </w:delText>
              </w:r>
            </w:del>
            <w:r>
              <w:rPr>
                <w:color w:val="000000"/>
                <w:sz w:val="20"/>
                <w:szCs w:val="20"/>
              </w:rPr>
              <w:t xml:space="preserve">NFP? </w:t>
            </w:r>
          </w:p>
        </w:tc>
        <w:tc>
          <w:tcPr>
            <w:tcW w:w="570" w:type="dxa"/>
            <w:vAlign w:val="center"/>
            <w:hideMark/>
            <w:tcPrChange w:id="213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03FD087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1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D3B924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215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11688D9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216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730C5F66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3F1970F" w14:textId="77777777" w:rsidTr="00582722">
        <w:trPr>
          <w:trHeight w:val="300"/>
          <w:trPrChange w:id="217" w:author="Autor">
            <w:trPr>
              <w:trHeight w:val="300"/>
            </w:trPr>
          </w:trPrChange>
        </w:trPr>
        <w:tc>
          <w:tcPr>
            <w:tcW w:w="864" w:type="dxa"/>
            <w:vAlign w:val="center"/>
            <w:hideMark/>
            <w:tcPrChange w:id="218" w:author="Autor">
              <w:tcPr>
                <w:tcW w:w="864" w:type="dxa"/>
                <w:vAlign w:val="center"/>
                <w:hideMark/>
              </w:tcPr>
            </w:tcPrChange>
          </w:tcPr>
          <w:p w14:paraId="7BD6B6B5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4963" w:type="dxa"/>
            <w:gridSpan w:val="3"/>
            <w:vAlign w:val="center"/>
            <w:hideMark/>
            <w:tcPrChange w:id="219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772C39D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prijímateľ oprávnený predložiť žiadosť o platbu?</w:t>
            </w:r>
          </w:p>
        </w:tc>
        <w:tc>
          <w:tcPr>
            <w:tcW w:w="570" w:type="dxa"/>
            <w:vAlign w:val="center"/>
            <w:hideMark/>
            <w:tcPrChange w:id="220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76B398C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2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2F9535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222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11FE7E2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223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6B3B7B2E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14:paraId="540DA486" w14:textId="77777777" w:rsidTr="00582722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463D0453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2DDBB0E1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Oprávnenosť výdavkov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01D8193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6700DC6F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27158E14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00F8637F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2722" w14:paraId="1249466E" w14:textId="77777777" w:rsidTr="00582722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2A6D9B06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49E0FB2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71046C2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26776BC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4E6E68F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7CBDA3FE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21874BD9" w14:textId="77777777" w:rsidTr="00582722">
        <w:trPr>
          <w:trHeight w:val="765"/>
          <w:trPrChange w:id="224" w:author="Autor">
            <w:trPr>
              <w:trHeight w:val="765"/>
            </w:trPr>
          </w:trPrChange>
        </w:trPr>
        <w:tc>
          <w:tcPr>
            <w:tcW w:w="864" w:type="dxa"/>
            <w:vAlign w:val="center"/>
            <w:hideMark/>
            <w:tcPrChange w:id="225" w:author="Autor">
              <w:tcPr>
                <w:tcW w:w="864" w:type="dxa"/>
                <w:vAlign w:val="center"/>
                <w:hideMark/>
              </w:tcPr>
            </w:tcPrChange>
          </w:tcPr>
          <w:p w14:paraId="201FA6E1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963" w:type="dxa"/>
            <w:gridSpan w:val="3"/>
            <w:vAlign w:val="center"/>
            <w:hideMark/>
            <w:tcPrChange w:id="226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7951D31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0" w:type="dxa"/>
            <w:vAlign w:val="center"/>
            <w:hideMark/>
            <w:tcPrChange w:id="227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531AF80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2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CAA486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229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3BA8C78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230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54FA4DCB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0D2F291A" w14:textId="77777777" w:rsidTr="00582722">
        <w:trPr>
          <w:trHeight w:val="510"/>
          <w:trPrChange w:id="231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232" w:author="Autor">
              <w:tcPr>
                <w:tcW w:w="864" w:type="dxa"/>
                <w:vAlign w:val="center"/>
                <w:hideMark/>
              </w:tcPr>
            </w:tcPrChange>
          </w:tcPr>
          <w:p w14:paraId="5E759B46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2.1.2</w:t>
            </w:r>
          </w:p>
        </w:tc>
        <w:tc>
          <w:tcPr>
            <w:tcW w:w="4963" w:type="dxa"/>
            <w:gridSpan w:val="3"/>
            <w:vAlign w:val="center"/>
            <w:hideMark/>
            <w:tcPrChange w:id="233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60D2A54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  <w:tcPrChange w:id="234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0C1C186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3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CE1A97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236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682F504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237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7A28E03B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06B19FB9" w14:textId="77777777" w:rsidTr="00582722">
        <w:trPr>
          <w:trHeight w:val="510"/>
          <w:trPrChange w:id="238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239" w:author="Autor">
              <w:tcPr>
                <w:tcW w:w="864" w:type="dxa"/>
                <w:vAlign w:val="center"/>
                <w:hideMark/>
              </w:tcPr>
            </w:tcPrChange>
          </w:tcPr>
          <w:p w14:paraId="6548930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4963" w:type="dxa"/>
            <w:gridSpan w:val="3"/>
            <w:vAlign w:val="center"/>
            <w:hideMark/>
            <w:tcPrChange w:id="240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2C3E33F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  <w:tcPrChange w:id="241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695B4C5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4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E8C6A6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243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1BDA4E6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244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20FF8C2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4F3949DE" w14:textId="77777777" w:rsidTr="00582722">
        <w:trPr>
          <w:trHeight w:val="300"/>
          <w:trPrChange w:id="245" w:author="Autor">
            <w:trPr>
              <w:trHeight w:val="300"/>
            </w:trPr>
          </w:trPrChange>
        </w:trPr>
        <w:tc>
          <w:tcPr>
            <w:tcW w:w="864" w:type="dxa"/>
            <w:vAlign w:val="center"/>
            <w:hideMark/>
            <w:tcPrChange w:id="246" w:author="Autor">
              <w:tcPr>
                <w:tcW w:w="864" w:type="dxa"/>
                <w:vAlign w:val="center"/>
                <w:hideMark/>
              </w:tcPr>
            </w:tcPrChange>
          </w:tcPr>
          <w:p w14:paraId="67493BF8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4963" w:type="dxa"/>
            <w:gridSpan w:val="3"/>
            <w:vAlign w:val="center"/>
            <w:hideMark/>
            <w:tcPrChange w:id="247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7F8E8908" w14:textId="1A099629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výdavok v súlade s pravidlami a podmienkami stanovenými v</w:t>
            </w:r>
            <w:del w:id="248" w:author="Autor">
              <w:r>
                <w:rPr>
                  <w:color w:val="000000"/>
                  <w:sz w:val="20"/>
                  <w:szCs w:val="20"/>
                </w:rPr>
                <w:delText xml:space="preserve"> zmluve</w:delText>
              </w:r>
            </w:del>
            <w:ins w:id="249" w:author="Autor">
              <w:r w:rsidR="00F8414E">
                <w:rPr>
                  <w:color w:val="000000"/>
                  <w:sz w:val="20"/>
                  <w:szCs w:val="20"/>
                </w:rPr>
                <w:t> </w:t>
              </w:r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>
                <w:rPr>
                  <w:color w:val="000000"/>
                  <w:sz w:val="20"/>
                  <w:szCs w:val="20"/>
                </w:rPr>
                <w:t>e</w:t>
              </w:r>
              <w:r w:rsidR="00F8414E"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0" w:type="dxa"/>
            <w:vAlign w:val="center"/>
            <w:hideMark/>
            <w:tcPrChange w:id="250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1A2C065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5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5FC435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252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59B07DF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253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62DCE490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0ADB4DB1" w14:textId="77777777" w:rsidTr="00582722">
        <w:trPr>
          <w:trHeight w:val="300"/>
          <w:trPrChange w:id="254" w:author="Autor">
            <w:trPr>
              <w:trHeight w:val="300"/>
            </w:trPr>
          </w:trPrChange>
        </w:trPr>
        <w:tc>
          <w:tcPr>
            <w:tcW w:w="864" w:type="dxa"/>
            <w:vAlign w:val="center"/>
            <w:hideMark/>
            <w:tcPrChange w:id="255" w:author="Autor">
              <w:tcPr>
                <w:tcW w:w="864" w:type="dxa"/>
                <w:vAlign w:val="center"/>
                <w:hideMark/>
              </w:tcPr>
            </w:tcPrChange>
          </w:tcPr>
          <w:p w14:paraId="63D3B68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2.1.5</w:t>
            </w:r>
          </w:p>
        </w:tc>
        <w:tc>
          <w:tcPr>
            <w:tcW w:w="4963" w:type="dxa"/>
            <w:gridSpan w:val="3"/>
            <w:vAlign w:val="center"/>
            <w:hideMark/>
            <w:tcPrChange w:id="256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4C0DE33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0" w:type="dxa"/>
            <w:vAlign w:val="center"/>
            <w:hideMark/>
            <w:tcPrChange w:id="257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4BD3433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5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2C7A88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259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4099C27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260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65C67DF7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E8810F2" w14:textId="77777777" w:rsidTr="00582722">
        <w:trPr>
          <w:trHeight w:val="510"/>
          <w:trPrChange w:id="261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262" w:author="Autor">
              <w:tcPr>
                <w:tcW w:w="864" w:type="dxa"/>
                <w:vAlign w:val="center"/>
                <w:hideMark/>
              </w:tcPr>
            </w:tcPrChange>
          </w:tcPr>
          <w:p w14:paraId="1A40346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2.1.6</w:t>
            </w:r>
          </w:p>
        </w:tc>
        <w:tc>
          <w:tcPr>
            <w:tcW w:w="4963" w:type="dxa"/>
            <w:gridSpan w:val="3"/>
            <w:vAlign w:val="center"/>
            <w:hideMark/>
            <w:tcPrChange w:id="263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2C280B1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70" w:type="dxa"/>
            <w:vAlign w:val="center"/>
            <w:hideMark/>
            <w:tcPrChange w:id="264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173F6FB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6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7AD95F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266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595E564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267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1320DB41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8B9AE78" w14:textId="77777777" w:rsidTr="00582722">
        <w:trPr>
          <w:trHeight w:val="510"/>
          <w:trPrChange w:id="268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269" w:author="Autor">
              <w:tcPr>
                <w:tcW w:w="864" w:type="dxa"/>
                <w:vAlign w:val="center"/>
                <w:hideMark/>
              </w:tcPr>
            </w:tcPrChange>
          </w:tcPr>
          <w:p w14:paraId="74FF06E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4963" w:type="dxa"/>
            <w:gridSpan w:val="3"/>
            <w:vAlign w:val="center"/>
            <w:hideMark/>
            <w:tcPrChange w:id="270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76B9AB67" w14:textId="7CD25F35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Bolo preukázané dodržanie celkovej sumy za príslušnú skupinu výdavkov a celkovej sumy NFP v zmysle </w:t>
            </w:r>
            <w:del w:id="271" w:author="Autor">
              <w:r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272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>
                <w:rPr>
                  <w:color w:val="000000"/>
                  <w:sz w:val="20"/>
                  <w:szCs w:val="20"/>
                </w:rPr>
                <w:t>y</w:t>
              </w:r>
              <w:r w:rsidR="00F8414E"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  <w:tcPrChange w:id="273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4BF1919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7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D6C365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275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0B6D563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276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7C912EB4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C733AE5" w14:textId="77777777" w:rsidTr="00582722">
        <w:trPr>
          <w:trHeight w:val="510"/>
          <w:trPrChange w:id="277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278" w:author="Autor">
              <w:tcPr>
                <w:tcW w:w="864" w:type="dxa"/>
                <w:vAlign w:val="center"/>
                <w:hideMark/>
              </w:tcPr>
            </w:tcPrChange>
          </w:tcPr>
          <w:p w14:paraId="36670DD5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4963" w:type="dxa"/>
            <w:gridSpan w:val="3"/>
            <w:vAlign w:val="center"/>
            <w:hideMark/>
            <w:tcPrChange w:id="279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2A8A6EDC" w14:textId="77777777" w:rsidR="007C0184" w:rsidRDefault="007C0184" w:rsidP="00093C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výdavkom? </w:t>
            </w:r>
          </w:p>
        </w:tc>
        <w:tc>
          <w:tcPr>
            <w:tcW w:w="570" w:type="dxa"/>
            <w:vAlign w:val="center"/>
            <w:hideMark/>
            <w:tcPrChange w:id="280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1BCBB68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8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126334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282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6189392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283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68616BD8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72F6CA2" w14:textId="77777777" w:rsidTr="00582722">
        <w:trPr>
          <w:trHeight w:val="510"/>
          <w:trPrChange w:id="284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285" w:author="Autor">
              <w:tcPr>
                <w:tcW w:w="864" w:type="dxa"/>
                <w:vAlign w:val="center"/>
                <w:hideMark/>
              </w:tcPr>
            </w:tcPrChange>
          </w:tcPr>
          <w:p w14:paraId="6BA765F0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4963" w:type="dxa"/>
            <w:gridSpan w:val="3"/>
            <w:vAlign w:val="center"/>
            <w:hideMark/>
            <w:tcPrChange w:id="286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0FFEA70B" w14:textId="2D9B7CED" w:rsidR="007C0184" w:rsidRDefault="007C0184" w:rsidP="00F968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predloženými účtovnými dokladmi, resp. </w:t>
            </w:r>
            <w:del w:id="287" w:author="Autor">
              <w:r>
                <w:rPr>
                  <w:color w:val="000000"/>
                  <w:sz w:val="20"/>
                  <w:szCs w:val="20"/>
                </w:rPr>
                <w:delText>dokumentácii</w:delText>
              </w:r>
            </w:del>
            <w:ins w:id="288" w:author="Autor">
              <w:r>
                <w:rPr>
                  <w:color w:val="000000"/>
                  <w:sz w:val="20"/>
                  <w:szCs w:val="20"/>
                </w:rPr>
                <w:t>dokumentáci</w:t>
              </w:r>
              <w:r w:rsidR="00F96882">
                <w:rPr>
                  <w:color w:val="000000"/>
                  <w:sz w:val="20"/>
                  <w:szCs w:val="20"/>
                </w:rPr>
                <w:t>ou</w:t>
              </w:r>
            </w:ins>
            <w:r>
              <w:rPr>
                <w:color w:val="000000"/>
                <w:sz w:val="20"/>
                <w:szCs w:val="20"/>
              </w:rPr>
              <w:t xml:space="preserve">, ktorá ich nahradzuje preukázané reálne vyplatenie nárokovaných finančných prostriedkov/deklarovaných výdavkov? </w:t>
            </w:r>
          </w:p>
        </w:tc>
        <w:tc>
          <w:tcPr>
            <w:tcW w:w="570" w:type="dxa"/>
            <w:vAlign w:val="center"/>
            <w:hideMark/>
            <w:tcPrChange w:id="289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375B186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9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CC4053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291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47096BC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292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4F792FE6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7ABB999" w14:textId="77777777" w:rsidTr="00582722">
        <w:trPr>
          <w:trHeight w:val="765"/>
          <w:trPrChange w:id="293" w:author="Autor">
            <w:trPr>
              <w:trHeight w:val="765"/>
            </w:trPr>
          </w:trPrChange>
        </w:trPr>
        <w:tc>
          <w:tcPr>
            <w:tcW w:w="864" w:type="dxa"/>
            <w:vAlign w:val="center"/>
            <w:hideMark/>
            <w:tcPrChange w:id="294" w:author="Autor">
              <w:tcPr>
                <w:tcW w:w="864" w:type="dxa"/>
                <w:vAlign w:val="center"/>
                <w:hideMark/>
              </w:tcPr>
            </w:tcPrChange>
          </w:tcPr>
          <w:p w14:paraId="71677A2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2.1.10</w:t>
            </w:r>
          </w:p>
        </w:tc>
        <w:tc>
          <w:tcPr>
            <w:tcW w:w="4963" w:type="dxa"/>
            <w:gridSpan w:val="3"/>
            <w:vAlign w:val="center"/>
            <w:hideMark/>
            <w:tcPrChange w:id="295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29C5712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70" w:type="dxa"/>
            <w:vAlign w:val="center"/>
            <w:hideMark/>
            <w:tcPrChange w:id="296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16928FF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29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FA9529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298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6DD33C1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299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5BB5C74D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40099" w14:paraId="1102E0C7" w14:textId="77777777" w:rsidTr="000D1F76">
        <w:trPr>
          <w:trHeight w:val="765"/>
          <w:ins w:id="300" w:author="Autor"/>
        </w:trPr>
        <w:tc>
          <w:tcPr>
            <w:tcW w:w="864" w:type="dxa"/>
            <w:vAlign w:val="center"/>
          </w:tcPr>
          <w:p w14:paraId="779387DA" w14:textId="3675E013" w:rsidR="00640099" w:rsidRDefault="00640099">
            <w:pPr>
              <w:jc w:val="center"/>
              <w:rPr>
                <w:ins w:id="301" w:author="Autor"/>
                <w:color w:val="000000"/>
                <w:sz w:val="20"/>
                <w:szCs w:val="20"/>
              </w:rPr>
            </w:pPr>
            <w:ins w:id="302" w:author="Autor">
              <w:r>
                <w:rPr>
                  <w:color w:val="000000"/>
                  <w:sz w:val="20"/>
                  <w:szCs w:val="20"/>
                </w:rPr>
                <w:t>2.1.11</w:t>
              </w:r>
            </w:ins>
          </w:p>
        </w:tc>
        <w:tc>
          <w:tcPr>
            <w:tcW w:w="4963" w:type="dxa"/>
            <w:gridSpan w:val="3"/>
            <w:vAlign w:val="center"/>
          </w:tcPr>
          <w:p w14:paraId="71CFBCFD" w14:textId="2167377D" w:rsidR="00640099" w:rsidRDefault="00640099">
            <w:pPr>
              <w:rPr>
                <w:ins w:id="303" w:author="Autor"/>
                <w:color w:val="000000"/>
                <w:sz w:val="20"/>
                <w:szCs w:val="20"/>
              </w:rPr>
            </w:pPr>
            <w:ins w:id="304" w:author="Autor">
              <w:r>
                <w:rPr>
                  <w:color w:val="000000"/>
                  <w:sz w:val="20"/>
                  <w:szCs w:val="20"/>
                </w:rPr>
                <w:t>Bolo dodržané zníženie oprávnených výdavkov z dôvodu udelenej finančnej opravy?</w:t>
              </w:r>
            </w:ins>
          </w:p>
        </w:tc>
        <w:tc>
          <w:tcPr>
            <w:tcW w:w="570" w:type="dxa"/>
            <w:vAlign w:val="center"/>
          </w:tcPr>
          <w:p w14:paraId="49922D6C" w14:textId="77777777" w:rsidR="00640099" w:rsidRDefault="00640099">
            <w:pPr>
              <w:rPr>
                <w:ins w:id="305" w:author="Autor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7E5574A" w14:textId="77777777" w:rsidR="00640099" w:rsidRDefault="00640099">
            <w:pPr>
              <w:rPr>
                <w:ins w:id="306" w:author="Autor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04525733" w14:textId="77777777" w:rsidR="00640099" w:rsidRDefault="00640099">
            <w:pPr>
              <w:rPr>
                <w:ins w:id="307" w:author="Autor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5E80489" w14:textId="37E01A88" w:rsidR="00640099" w:rsidRPr="00640099" w:rsidRDefault="00640099" w:rsidP="00640099">
            <w:pPr>
              <w:jc w:val="both"/>
              <w:rPr>
                <w:ins w:id="308" w:author="Autor"/>
                <w:bCs/>
                <w:color w:val="000000"/>
                <w:sz w:val="16"/>
                <w:szCs w:val="16"/>
              </w:rPr>
            </w:pPr>
            <w:ins w:id="309" w:author="Autor">
              <w:r>
                <w:rPr>
                  <w:bCs/>
                  <w:color w:val="000000"/>
                  <w:sz w:val="16"/>
                  <w:szCs w:val="16"/>
                </w:rPr>
                <w:t>U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v</w:t>
              </w:r>
              <w:r>
                <w:rPr>
                  <w:bCs/>
                  <w:color w:val="000000"/>
                  <w:sz w:val="16"/>
                  <w:szCs w:val="16"/>
                </w:rPr>
                <w:t>iesť,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 ktorý konkrétny audit/kontrola/certifikačné overovanie finančnú opravu navrhol, percentuálnu sadzbu, kód a názov verejného obstarávania a informáciu, či je finančná oprava potvrdená/nepotvrdená. V prípade, že bola finančná oprava zohľadnená pri poskytnutí zálohovej platby/predfinancovania RO/SO uvedie identifikáciu predmetnej ŽoP. V prípade, že nepotvrdenú finančnú opravu RO/SO neupla</w:t>
              </w:r>
              <w:r>
                <w:rPr>
                  <w:bCs/>
                  <w:color w:val="000000"/>
                  <w:sz w:val="16"/>
                  <w:szCs w:val="16"/>
                </w:rPr>
                <w:t>t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nil, je tiež potrebné uviesť predmetné informácie.</w:t>
              </w:r>
            </w:ins>
          </w:p>
        </w:tc>
      </w:tr>
      <w:tr w:rsidR="00582722" w14:paraId="660007AD" w14:textId="77777777" w:rsidTr="00582722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41FC209D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007BEE72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2D7742DD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534CDBA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46933999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19156CE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77F75431" w14:textId="77777777" w:rsidTr="00582722">
        <w:trPr>
          <w:trHeight w:val="510"/>
          <w:trPrChange w:id="310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311" w:author="Autor">
              <w:tcPr>
                <w:tcW w:w="864" w:type="dxa"/>
                <w:vAlign w:val="center"/>
                <w:hideMark/>
              </w:tcPr>
            </w:tcPrChange>
          </w:tcPr>
          <w:p w14:paraId="2A335A4E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2.2.1</w:t>
            </w:r>
          </w:p>
        </w:tc>
        <w:tc>
          <w:tcPr>
            <w:tcW w:w="4963" w:type="dxa"/>
            <w:gridSpan w:val="3"/>
            <w:vAlign w:val="center"/>
            <w:hideMark/>
            <w:tcPrChange w:id="312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0F1C2FBD" w14:textId="433D1B62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</w:t>
            </w:r>
            <w:del w:id="313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14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 xml:space="preserve">zmysle </w:t>
            </w:r>
            <w:del w:id="315" w:author="Autor">
              <w:r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316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>
                <w:rPr>
                  <w:color w:val="000000"/>
                  <w:sz w:val="20"/>
                  <w:szCs w:val="20"/>
                </w:rPr>
                <w:t>y</w:t>
              </w:r>
              <w:r w:rsidR="00B1112A"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  <w:tcPrChange w:id="317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4760317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31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0575B5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319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42588ED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320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5A6BE32E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14:paraId="11483DD6" w14:textId="77777777" w:rsidTr="00582722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6665DF00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6D28DEEF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3FD722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3D1141C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A15093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740F7D5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284E8C0" w14:textId="77777777" w:rsidTr="00582722">
        <w:trPr>
          <w:trHeight w:val="510"/>
          <w:trPrChange w:id="321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322" w:author="Autor">
              <w:tcPr>
                <w:tcW w:w="864" w:type="dxa"/>
                <w:vAlign w:val="center"/>
                <w:hideMark/>
              </w:tcPr>
            </w:tcPrChange>
          </w:tcPr>
          <w:p w14:paraId="1B78FC4F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2.3.1</w:t>
            </w:r>
          </w:p>
        </w:tc>
        <w:tc>
          <w:tcPr>
            <w:tcW w:w="4963" w:type="dxa"/>
            <w:gridSpan w:val="3"/>
            <w:vAlign w:val="center"/>
            <w:hideMark/>
            <w:tcPrChange w:id="323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0B7413B5" w14:textId="117639C1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Vznikli nárokované finančné prostriedky/deklarované výdavky v</w:t>
            </w:r>
            <w:del w:id="324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25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ŽoP na oprávnenom území v</w:t>
            </w:r>
            <w:del w:id="326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27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 xml:space="preserve">súlade so </w:t>
            </w:r>
            <w:del w:id="328" w:author="Autor">
              <w:r>
                <w:rPr>
                  <w:color w:val="000000"/>
                  <w:sz w:val="20"/>
                  <w:szCs w:val="20"/>
                </w:rPr>
                <w:delText>zmluvou</w:delText>
              </w:r>
            </w:del>
            <w:ins w:id="329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>
                <w:rPr>
                  <w:color w:val="000000"/>
                  <w:sz w:val="20"/>
                  <w:szCs w:val="20"/>
                </w:rPr>
                <w:t>ou</w:t>
              </w:r>
              <w:r w:rsidR="00B1112A"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  <w:tcPrChange w:id="330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7F24B24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33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DD888D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332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37057BC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333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686AC142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14:paraId="5940433F" w14:textId="77777777" w:rsidTr="00582722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1FE1FD8C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3BC897A3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196E0F6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2E5184F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0866A11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643ED362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14:paraId="6505915F" w14:textId="77777777" w:rsidTr="00582722">
        <w:trPr>
          <w:trHeight w:val="510"/>
        </w:trPr>
        <w:tc>
          <w:tcPr>
            <w:tcW w:w="864" w:type="dxa"/>
            <w:shd w:val="clear" w:color="000000" w:fill="FFFFFF"/>
            <w:vAlign w:val="center"/>
            <w:hideMark/>
          </w:tcPr>
          <w:p w14:paraId="1160B04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2.4.1</w:t>
            </w:r>
          </w:p>
        </w:tc>
        <w:tc>
          <w:tcPr>
            <w:tcW w:w="4963" w:type="dxa"/>
            <w:gridSpan w:val="3"/>
            <w:shd w:val="clear" w:color="000000" w:fill="FFFFFF"/>
            <w:vAlign w:val="center"/>
            <w:hideMark/>
          </w:tcPr>
          <w:p w14:paraId="4556D527" w14:textId="2A0C2A51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del w:id="334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35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ŽoP nárokované neoprávnené deklarované výdavky v</w:t>
            </w:r>
            <w:del w:id="336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37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zmysle čl. 69 ods. 3 všeobecného nariadenia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ostatných relevantných dokumentov?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2F3C18B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F8C7B9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14:paraId="3B6D632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E80FA0C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14:paraId="17A55CC8" w14:textId="77777777" w:rsidTr="00582722">
        <w:trPr>
          <w:trHeight w:val="1785"/>
        </w:trPr>
        <w:tc>
          <w:tcPr>
            <w:tcW w:w="864" w:type="dxa"/>
            <w:shd w:val="clear" w:color="000000" w:fill="FFFFFF"/>
            <w:vAlign w:val="center"/>
            <w:hideMark/>
          </w:tcPr>
          <w:p w14:paraId="21A6E2D3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2.4.2</w:t>
            </w:r>
          </w:p>
        </w:tc>
        <w:tc>
          <w:tcPr>
            <w:tcW w:w="4963" w:type="dxa"/>
            <w:gridSpan w:val="3"/>
            <w:shd w:val="clear" w:color="000000" w:fill="FFFFFF"/>
            <w:vAlign w:val="center"/>
            <w:hideMark/>
          </w:tcPr>
          <w:p w14:paraId="1A586F0E" w14:textId="75F7B6AD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del w:id="338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39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ŽoP nárokované neoprávnené finančné prostriedky/neoprávnené deklarované výdavky? (odpovedá sa na jednu z</w:t>
            </w:r>
            <w:del w:id="340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41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 xml:space="preserve">predložených alternatív a) </w:t>
            </w:r>
            <w:del w:id="342" w:author="Autor">
              <w:r>
                <w:rPr>
                  <w:color w:val="000000"/>
                  <w:sz w:val="20"/>
                  <w:szCs w:val="20"/>
                </w:rPr>
                <w:delText>-</w:delText>
              </w:r>
            </w:del>
            <w:ins w:id="343" w:author="Autor">
              <w:r w:rsidR="00A65887">
                <w:rPr>
                  <w:color w:val="000000"/>
                  <w:sz w:val="20"/>
                  <w:szCs w:val="20"/>
                </w:rPr>
                <w:t>–</w:t>
              </w:r>
            </w:ins>
            <w:r>
              <w:rPr>
                <w:color w:val="000000"/>
                <w:sz w:val="20"/>
                <w:szCs w:val="20"/>
              </w:rPr>
              <w:t xml:space="preserve"> d) v</w:t>
            </w:r>
            <w:del w:id="344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45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závislosti od fondu, z</w:t>
            </w:r>
            <w:del w:id="346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47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ktorého sa financuje projekt, okrem prípadu krížového financovania, ktorý je obsiahnutý v</w:t>
            </w:r>
            <w:del w:id="348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49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časti A.2.5)</w:t>
            </w:r>
            <w:r>
              <w:rPr>
                <w:color w:val="000000"/>
                <w:sz w:val="20"/>
                <w:szCs w:val="20"/>
              </w:rPr>
              <w:br/>
              <w:t>a) v</w:t>
            </w:r>
            <w:del w:id="350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51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prípade projektu spolufinancovaného z</w:t>
            </w:r>
            <w:del w:id="352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53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 w:rsidR="00014C97">
              <w:rPr>
                <w:color w:val="000000"/>
                <w:sz w:val="20"/>
                <w:szCs w:val="20"/>
              </w:rPr>
              <w:t>EFRR</w:t>
            </w:r>
            <w:r>
              <w:rPr>
                <w:color w:val="000000"/>
                <w:sz w:val="20"/>
                <w:szCs w:val="20"/>
              </w:rPr>
              <w:t xml:space="preserve"> v</w:t>
            </w:r>
            <w:del w:id="354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55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zmysle čl. 3 nariadenia o</w:t>
            </w:r>
            <w:del w:id="356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57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EFRR,</w:t>
            </w:r>
            <w:r>
              <w:rPr>
                <w:color w:val="000000"/>
                <w:sz w:val="20"/>
                <w:szCs w:val="20"/>
              </w:rPr>
              <w:br/>
              <w:t>b) v</w:t>
            </w:r>
            <w:del w:id="358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59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prípade projektu spolufinancovaného z</w:t>
            </w:r>
            <w:del w:id="360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61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ESF v</w:t>
            </w:r>
            <w:del w:id="362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63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zmysle čl. 13 nariadenia o</w:t>
            </w:r>
            <w:del w:id="364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65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ESF,</w:t>
            </w:r>
            <w:r>
              <w:rPr>
                <w:color w:val="000000"/>
                <w:sz w:val="20"/>
                <w:szCs w:val="20"/>
              </w:rPr>
              <w:br/>
              <w:t>c) v</w:t>
            </w:r>
            <w:del w:id="366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67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prípade projektu spolufinancovaného z</w:t>
            </w:r>
            <w:del w:id="368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69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EMFF v</w:t>
            </w:r>
            <w:del w:id="370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71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zmysle čl. 13 nariadenia o</w:t>
            </w:r>
            <w:del w:id="372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73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ENRF,</w:t>
            </w:r>
            <w:r>
              <w:rPr>
                <w:color w:val="000000"/>
                <w:sz w:val="20"/>
                <w:szCs w:val="20"/>
              </w:rPr>
              <w:br/>
              <w:t>d) v</w:t>
            </w:r>
            <w:del w:id="374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75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prípade projektu spolufinancovaného z</w:t>
            </w:r>
            <w:del w:id="376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77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KF v</w:t>
            </w:r>
            <w:del w:id="378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79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zmysle čl. 2 nariadenia o</w:t>
            </w:r>
            <w:del w:id="380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81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KF?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4DA91A9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B6EF18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14:paraId="1A34582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526AC1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14:paraId="0A3555CE" w14:textId="77777777" w:rsidTr="00582722">
        <w:trPr>
          <w:trHeight w:val="765"/>
        </w:trPr>
        <w:tc>
          <w:tcPr>
            <w:tcW w:w="864" w:type="dxa"/>
            <w:shd w:val="clear" w:color="000000" w:fill="FFFFFF"/>
            <w:vAlign w:val="center"/>
            <w:hideMark/>
          </w:tcPr>
          <w:p w14:paraId="3DE5176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2.4.3</w:t>
            </w:r>
          </w:p>
        </w:tc>
        <w:tc>
          <w:tcPr>
            <w:tcW w:w="4963" w:type="dxa"/>
            <w:gridSpan w:val="3"/>
            <w:shd w:val="clear" w:color="000000" w:fill="FFFFFF"/>
            <w:vAlign w:val="center"/>
            <w:hideMark/>
          </w:tcPr>
          <w:p w14:paraId="18BEE352" w14:textId="292AF11D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del w:id="382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83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ŽoP nárokované neoprávnené finančné prostriedky/neoprávnené deklarované výdavky v</w:t>
            </w:r>
            <w:del w:id="384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85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zmysle nastavených národných pravidiel (operačný program, programový manuál, výzva/písomné vyzvanie, schéma štátnej pomoci, schéma pomoci de minimis a</w:t>
            </w:r>
            <w:del w:id="386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87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pod.)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6E2376A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18C223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14:paraId="580A46E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D4F6729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14:paraId="27A93049" w14:textId="77777777" w:rsidTr="00582722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3B29855F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42EE5691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C7BD65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45DA7D0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69FB62F0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6C0F7284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EED3FEA" w14:textId="77777777" w:rsidTr="00582722">
        <w:trPr>
          <w:trHeight w:val="510"/>
          <w:trPrChange w:id="388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389" w:author="Autor">
              <w:tcPr>
                <w:tcW w:w="864" w:type="dxa"/>
                <w:vAlign w:val="center"/>
                <w:hideMark/>
              </w:tcPr>
            </w:tcPrChange>
          </w:tcPr>
          <w:p w14:paraId="20AE1D97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2.5.1</w:t>
            </w:r>
          </w:p>
        </w:tc>
        <w:tc>
          <w:tcPr>
            <w:tcW w:w="4963" w:type="dxa"/>
            <w:gridSpan w:val="3"/>
            <w:vAlign w:val="center"/>
            <w:hideMark/>
            <w:tcPrChange w:id="390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52B1DEC1" w14:textId="5392D5BC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del w:id="391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92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 xml:space="preserve">prípade krížového financovania 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>
              <w:rPr>
                <w:color w:val="000000"/>
                <w:sz w:val="20"/>
                <w:szCs w:val="20"/>
              </w:rPr>
              <w:t xml:space="preserve"> a</w:t>
            </w:r>
            <w:del w:id="393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94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ESF splnené podmienky oprávnenosti druhého fondu?</w:t>
            </w:r>
          </w:p>
        </w:tc>
        <w:tc>
          <w:tcPr>
            <w:tcW w:w="570" w:type="dxa"/>
            <w:vAlign w:val="center"/>
            <w:hideMark/>
            <w:tcPrChange w:id="395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0CBB751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39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E87F18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397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1049EA1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398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7EA7301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43D5F746" w14:textId="77777777" w:rsidTr="00582722">
        <w:trPr>
          <w:trHeight w:val="510"/>
          <w:trPrChange w:id="399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400" w:author="Autor">
              <w:tcPr>
                <w:tcW w:w="864" w:type="dxa"/>
                <w:vAlign w:val="center"/>
                <w:hideMark/>
              </w:tcPr>
            </w:tcPrChange>
          </w:tcPr>
          <w:p w14:paraId="1EB9F88F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2.5.2</w:t>
            </w:r>
          </w:p>
        </w:tc>
        <w:tc>
          <w:tcPr>
            <w:tcW w:w="4963" w:type="dxa"/>
            <w:gridSpan w:val="3"/>
            <w:vAlign w:val="center"/>
            <w:hideMark/>
            <w:tcPrChange w:id="401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5F8145DD" w14:textId="712BF33C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výdavky z</w:t>
            </w:r>
            <w:del w:id="402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03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krížového financovania potrebné na uspokojivé vykonávanie projektu a</w:t>
            </w:r>
            <w:del w:id="404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05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sú s</w:t>
            </w:r>
            <w:del w:id="406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07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ním priamo spojené?</w:t>
            </w:r>
          </w:p>
        </w:tc>
        <w:tc>
          <w:tcPr>
            <w:tcW w:w="570" w:type="dxa"/>
            <w:vAlign w:val="center"/>
            <w:hideMark/>
            <w:tcPrChange w:id="408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7D6206C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40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4ABC64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410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3CE3847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411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7F5D92CE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31A1A718" w14:textId="77777777" w:rsidTr="00582722">
        <w:trPr>
          <w:trHeight w:val="510"/>
          <w:trPrChange w:id="412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413" w:author="Autor">
              <w:tcPr>
                <w:tcW w:w="864" w:type="dxa"/>
                <w:vAlign w:val="center"/>
                <w:hideMark/>
              </w:tcPr>
            </w:tcPrChange>
          </w:tcPr>
          <w:p w14:paraId="027C1DD0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2.5.3</w:t>
            </w:r>
          </w:p>
        </w:tc>
        <w:tc>
          <w:tcPr>
            <w:tcW w:w="4963" w:type="dxa"/>
            <w:gridSpan w:val="3"/>
            <w:vAlign w:val="center"/>
            <w:hideMark/>
            <w:tcPrChange w:id="414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6E905ED2" w14:textId="515651DC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</w:t>
            </w:r>
            <w:del w:id="415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16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 xml:space="preserve">prípade krížového financovania 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>
              <w:rPr>
                <w:color w:val="000000"/>
                <w:sz w:val="20"/>
                <w:szCs w:val="20"/>
              </w:rPr>
              <w:t xml:space="preserve"> a</w:t>
            </w:r>
            <w:del w:id="417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18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ESF dodržaný limit určený RO, resp. limit určený všeobecným nariadením?</w:t>
            </w:r>
          </w:p>
        </w:tc>
        <w:tc>
          <w:tcPr>
            <w:tcW w:w="570" w:type="dxa"/>
            <w:vAlign w:val="center"/>
            <w:hideMark/>
            <w:tcPrChange w:id="419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3392893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42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7A6D52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421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764D032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422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037EC6E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14:paraId="5AFF2902" w14:textId="77777777" w:rsidTr="00582722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21942461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2.6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4B445CD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18AAF934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722709D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EB1880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5BBC1F0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7A557E32" w14:textId="77777777" w:rsidTr="00582722">
        <w:trPr>
          <w:trHeight w:val="510"/>
          <w:trPrChange w:id="423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424" w:author="Autor">
              <w:tcPr>
                <w:tcW w:w="864" w:type="dxa"/>
                <w:vAlign w:val="center"/>
                <w:hideMark/>
              </w:tcPr>
            </w:tcPrChange>
          </w:tcPr>
          <w:p w14:paraId="09D506EC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2.6.1</w:t>
            </w:r>
          </w:p>
        </w:tc>
        <w:tc>
          <w:tcPr>
            <w:tcW w:w="4963" w:type="dxa"/>
            <w:gridSpan w:val="3"/>
            <w:vAlign w:val="center"/>
            <w:hideMark/>
            <w:tcPrChange w:id="425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4C77535E" w14:textId="13CB8A92" w:rsidR="007C0184" w:rsidRDefault="007C0184" w:rsidP="00093C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del w:id="426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27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prípade projektu EÚS dodržané špecifické pravidlá oprávnenosti výdavkov stanovené v</w:t>
            </w:r>
            <w:del w:id="428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29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nariadení o</w:t>
            </w:r>
            <w:del w:id="430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31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EÚS a</w:t>
            </w:r>
            <w:del w:id="432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33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v</w:t>
            </w:r>
            <w:del w:id="434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35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delegovanom akte k</w:t>
            </w:r>
            <w:del w:id="436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37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pravidlám oprávnenosti výdavkov pre programy EÚS?</w:t>
            </w:r>
          </w:p>
        </w:tc>
        <w:tc>
          <w:tcPr>
            <w:tcW w:w="570" w:type="dxa"/>
            <w:vAlign w:val="center"/>
            <w:hideMark/>
            <w:tcPrChange w:id="438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18C6098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43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06750D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440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1695EE3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441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10DFF20C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14:paraId="0F98468B" w14:textId="77777777" w:rsidTr="00582722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3CD72D45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2.7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25F08BB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182C57D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7833096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8FCB1FF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71456DF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5CF559DA" w14:textId="77777777" w:rsidTr="00582722">
        <w:trPr>
          <w:trHeight w:val="510"/>
          <w:trPrChange w:id="442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443" w:author="Autor">
              <w:tcPr>
                <w:tcW w:w="864" w:type="dxa"/>
                <w:vAlign w:val="center"/>
                <w:hideMark/>
              </w:tcPr>
            </w:tcPrChange>
          </w:tcPr>
          <w:p w14:paraId="5FD703C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2.7.1</w:t>
            </w:r>
          </w:p>
        </w:tc>
        <w:tc>
          <w:tcPr>
            <w:tcW w:w="4963" w:type="dxa"/>
            <w:gridSpan w:val="3"/>
            <w:vAlign w:val="center"/>
            <w:hideMark/>
            <w:tcPrChange w:id="444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56B80B55" w14:textId="7804DFFE" w:rsidR="007C0184" w:rsidRDefault="007C0184" w:rsidP="004A551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nárokované finančné prostriedky/deklarované výdavky v</w:t>
            </w:r>
            <w:del w:id="445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46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ŽoP doložené požadovanými dokladmi v</w:t>
            </w:r>
            <w:del w:id="447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48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zmysle podmienok stanovených RO a</w:t>
            </w:r>
            <w:del w:id="449" w:author="Autor">
              <w:r>
                <w:rPr>
                  <w:color w:val="000000"/>
                  <w:sz w:val="20"/>
                  <w:szCs w:val="20"/>
                </w:rPr>
                <w:delText xml:space="preserve"> zmluvou</w:delText>
              </w:r>
            </w:del>
            <w:ins w:id="450" w:author="Autor">
              <w:r w:rsidR="00B1112A">
                <w:rPr>
                  <w:color w:val="000000"/>
                  <w:sz w:val="20"/>
                  <w:szCs w:val="20"/>
                </w:rPr>
                <w:t> </w:t>
              </w:r>
              <w:r w:rsidR="004A551F">
                <w:rPr>
                  <w:color w:val="000000"/>
                  <w:sz w:val="20"/>
                  <w:szCs w:val="20"/>
                </w:rPr>
                <w:t>Z</w:t>
              </w:r>
              <w:r>
                <w:rPr>
                  <w:color w:val="000000"/>
                  <w:sz w:val="20"/>
                  <w:szCs w:val="20"/>
                </w:rPr>
                <w:t>mluvou</w:t>
              </w:r>
              <w:r w:rsidR="00B1112A"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  <w:tcPrChange w:id="451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6D979E4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45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C9F36C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453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330519E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454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65BE9F62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A1C3AE8" w14:textId="77777777" w:rsidTr="00582722">
        <w:trPr>
          <w:trHeight w:val="510"/>
          <w:trPrChange w:id="455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456" w:author="Autor">
              <w:tcPr>
                <w:tcW w:w="864" w:type="dxa"/>
                <w:vAlign w:val="center"/>
                <w:hideMark/>
              </w:tcPr>
            </w:tcPrChange>
          </w:tcPr>
          <w:p w14:paraId="4B84E593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2.7.2</w:t>
            </w:r>
          </w:p>
        </w:tc>
        <w:tc>
          <w:tcPr>
            <w:tcW w:w="4963" w:type="dxa"/>
            <w:gridSpan w:val="3"/>
            <w:vAlign w:val="center"/>
            <w:hideMark/>
            <w:tcPrChange w:id="457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44680906" w14:textId="48118F2A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Spĺňajú príslušné účtovné doklady predpísané náležitosti účtovného dokladu v</w:t>
            </w:r>
            <w:del w:id="458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59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zmysle § 10 zákona o</w:t>
            </w:r>
            <w:del w:id="460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61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 xml:space="preserve">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0" w:type="dxa"/>
            <w:vAlign w:val="center"/>
            <w:hideMark/>
            <w:tcPrChange w:id="462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662F161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46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76FC50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464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55E57DD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465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601AAAED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12F18E3A" w14:textId="77777777" w:rsidTr="00582722">
        <w:trPr>
          <w:trHeight w:val="315"/>
          <w:trPrChange w:id="466" w:author="Autor">
            <w:trPr>
              <w:trHeight w:val="315"/>
            </w:trPr>
          </w:trPrChange>
        </w:trPr>
        <w:tc>
          <w:tcPr>
            <w:tcW w:w="864" w:type="dxa"/>
            <w:vAlign w:val="center"/>
            <w:hideMark/>
            <w:tcPrChange w:id="467" w:author="Autor">
              <w:tcPr>
                <w:tcW w:w="864" w:type="dxa"/>
                <w:vAlign w:val="center"/>
                <w:hideMark/>
              </w:tcPr>
            </w:tcPrChange>
          </w:tcPr>
          <w:p w14:paraId="280CDD4E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2.7.3</w:t>
            </w:r>
          </w:p>
        </w:tc>
        <w:tc>
          <w:tcPr>
            <w:tcW w:w="4963" w:type="dxa"/>
            <w:gridSpan w:val="3"/>
            <w:vAlign w:val="center"/>
            <w:hideMark/>
            <w:tcPrChange w:id="468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1092B91A" w14:textId="64AE2848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Obsahuje faktúra náležitosti podľa § 74 zákona o</w:t>
            </w:r>
            <w:del w:id="469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70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DPH?</w:t>
            </w:r>
          </w:p>
        </w:tc>
        <w:tc>
          <w:tcPr>
            <w:tcW w:w="570" w:type="dxa"/>
            <w:vAlign w:val="center"/>
            <w:hideMark/>
            <w:tcPrChange w:id="471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67D3E40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47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6DFA24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473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0C607CE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474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6CA50D06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2C154F5D" w14:textId="77777777" w:rsidTr="00582722">
        <w:trPr>
          <w:trHeight w:val="315"/>
          <w:trPrChange w:id="475" w:author="Autor">
            <w:trPr>
              <w:trHeight w:val="315"/>
            </w:trPr>
          </w:trPrChange>
        </w:trPr>
        <w:tc>
          <w:tcPr>
            <w:tcW w:w="864" w:type="dxa"/>
            <w:vAlign w:val="center"/>
            <w:hideMark/>
            <w:tcPrChange w:id="476" w:author="Autor">
              <w:tcPr>
                <w:tcW w:w="864" w:type="dxa"/>
                <w:vAlign w:val="center"/>
                <w:hideMark/>
              </w:tcPr>
            </w:tcPrChange>
          </w:tcPr>
          <w:p w14:paraId="57EA020A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2.7.4</w:t>
            </w:r>
          </w:p>
        </w:tc>
        <w:tc>
          <w:tcPr>
            <w:tcW w:w="4963" w:type="dxa"/>
            <w:gridSpan w:val="3"/>
            <w:vAlign w:val="center"/>
            <w:hideMark/>
            <w:tcPrChange w:id="477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475D1199" w14:textId="084C2CD3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prostriedky/deklarované výdavky doložené dokladom o</w:t>
            </w:r>
            <w:del w:id="478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79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 xml:space="preserve">úhrade? </w:t>
            </w:r>
          </w:p>
        </w:tc>
        <w:tc>
          <w:tcPr>
            <w:tcW w:w="570" w:type="dxa"/>
            <w:vAlign w:val="center"/>
            <w:hideMark/>
            <w:tcPrChange w:id="480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5878FDD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48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4AFD49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482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587C4FE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483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3411DB42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3F8F0EF" w14:textId="77777777" w:rsidTr="00582722">
        <w:trPr>
          <w:trHeight w:val="1020"/>
          <w:trPrChange w:id="484" w:author="Autor">
            <w:trPr>
              <w:trHeight w:val="1020"/>
            </w:trPr>
          </w:trPrChange>
        </w:trPr>
        <w:tc>
          <w:tcPr>
            <w:tcW w:w="864" w:type="dxa"/>
            <w:vAlign w:val="center"/>
            <w:hideMark/>
            <w:tcPrChange w:id="485" w:author="Autor">
              <w:tcPr>
                <w:tcW w:w="864" w:type="dxa"/>
                <w:vAlign w:val="center"/>
                <w:hideMark/>
              </w:tcPr>
            </w:tcPrChange>
          </w:tcPr>
          <w:p w14:paraId="48927B33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2.7.5</w:t>
            </w:r>
          </w:p>
        </w:tc>
        <w:tc>
          <w:tcPr>
            <w:tcW w:w="4963" w:type="dxa"/>
            <w:gridSpan w:val="3"/>
            <w:vAlign w:val="center"/>
            <w:hideMark/>
            <w:tcPrChange w:id="486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368D3A41" w14:textId="3C8113F1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dodržané všetky nasledovné podmienky v</w:t>
            </w:r>
            <w:del w:id="487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88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prípade úhrad výdavkov v</w:t>
            </w:r>
            <w:del w:id="489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90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hotovosti?</w:t>
            </w:r>
            <w:r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>
              <w:rPr>
                <w:color w:val="000000"/>
                <w:sz w:val="20"/>
                <w:szCs w:val="20"/>
              </w:rPr>
              <w:br/>
              <w:t>- maximálna hodnota realizovaných úhrad v</w:t>
            </w:r>
            <w:del w:id="491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92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hotovosti v</w:t>
            </w:r>
            <w:del w:id="493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494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jednom mesiaci nepresiahli 1 500 EUR vrátane DPH.</w:t>
            </w:r>
          </w:p>
        </w:tc>
        <w:tc>
          <w:tcPr>
            <w:tcW w:w="570" w:type="dxa"/>
            <w:vAlign w:val="center"/>
            <w:hideMark/>
            <w:tcPrChange w:id="495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6300AA9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49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B9CB6E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497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3620715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498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15A7DDE9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0D1F76" w14:paraId="301E860A" w14:textId="77777777" w:rsidTr="0024400F">
        <w:trPr>
          <w:trHeight w:val="573"/>
          <w:ins w:id="499" w:author="Autor"/>
        </w:trPr>
        <w:tc>
          <w:tcPr>
            <w:tcW w:w="864" w:type="dxa"/>
            <w:vAlign w:val="center"/>
          </w:tcPr>
          <w:p w14:paraId="5A59E217" w14:textId="1E08F75D" w:rsidR="000D1F76" w:rsidRDefault="000D1F76" w:rsidP="0024400F">
            <w:pPr>
              <w:jc w:val="center"/>
              <w:rPr>
                <w:ins w:id="500" w:author="Autor"/>
                <w:color w:val="000000"/>
                <w:sz w:val="20"/>
                <w:szCs w:val="20"/>
              </w:rPr>
            </w:pPr>
            <w:ins w:id="501" w:author="Autor">
              <w:r>
                <w:rPr>
                  <w:color w:val="000000"/>
                  <w:sz w:val="20"/>
                  <w:szCs w:val="20"/>
                </w:rPr>
                <w:t>2.7.6</w:t>
              </w:r>
            </w:ins>
          </w:p>
        </w:tc>
        <w:tc>
          <w:tcPr>
            <w:tcW w:w="4963" w:type="dxa"/>
            <w:gridSpan w:val="3"/>
            <w:vAlign w:val="center"/>
          </w:tcPr>
          <w:p w14:paraId="45437003" w14:textId="09D48D5F" w:rsidR="000D1F76" w:rsidRDefault="000D1F76">
            <w:pPr>
              <w:rPr>
                <w:ins w:id="502" w:author="Autor"/>
                <w:color w:val="000000"/>
                <w:sz w:val="20"/>
                <w:szCs w:val="20"/>
              </w:rPr>
            </w:pPr>
            <w:ins w:id="503" w:author="Autor">
              <w:r w:rsidRPr="000D1F76">
                <w:rPr>
                  <w:color w:val="000000"/>
                  <w:sz w:val="20"/>
                  <w:szCs w:val="20"/>
                </w:rPr>
                <w:t>Predložil prijímateľ spôsob výpočtu oprávnenej výšky výdavku?</w:t>
              </w:r>
            </w:ins>
          </w:p>
        </w:tc>
        <w:tc>
          <w:tcPr>
            <w:tcW w:w="570" w:type="dxa"/>
            <w:vAlign w:val="center"/>
          </w:tcPr>
          <w:p w14:paraId="472CECE5" w14:textId="77777777" w:rsidR="000D1F76" w:rsidRDefault="000D1F76">
            <w:pPr>
              <w:rPr>
                <w:ins w:id="504" w:author="Autor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188E3D0" w14:textId="77777777" w:rsidR="000D1F76" w:rsidRDefault="000D1F76">
            <w:pPr>
              <w:rPr>
                <w:ins w:id="505" w:author="Autor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1B985524" w14:textId="77777777" w:rsidR="000D1F76" w:rsidRDefault="000D1F76">
            <w:pPr>
              <w:rPr>
                <w:ins w:id="506" w:author="Autor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E0710DB" w14:textId="77777777" w:rsidR="000D1F76" w:rsidRDefault="000D1F76">
            <w:pPr>
              <w:jc w:val="both"/>
              <w:rPr>
                <w:ins w:id="507" w:author="Autor"/>
                <w:b/>
                <w:bCs/>
                <w:color w:val="000000"/>
              </w:rPr>
            </w:pPr>
          </w:p>
        </w:tc>
      </w:tr>
      <w:tr w:rsidR="00582722" w14:paraId="4C3330E0" w14:textId="77777777" w:rsidTr="00582722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603FF0FD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100D16E5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13401C4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2334AD59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36EAED73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6DA41E81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49119FB6" w14:textId="77777777" w:rsidTr="00582722">
        <w:trPr>
          <w:trHeight w:val="510"/>
          <w:trPrChange w:id="508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509" w:author="Autor">
              <w:tcPr>
                <w:tcW w:w="864" w:type="dxa"/>
                <w:vAlign w:val="center"/>
                <w:hideMark/>
              </w:tcPr>
            </w:tcPrChange>
          </w:tcPr>
          <w:p w14:paraId="62E6DE8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4963" w:type="dxa"/>
            <w:gridSpan w:val="3"/>
            <w:vAlign w:val="center"/>
            <w:hideMark/>
            <w:tcPrChange w:id="510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4DF318F6" w14:textId="19EFE87B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v</w:t>
            </w:r>
            <w:del w:id="511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512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súvislosti s</w:t>
            </w:r>
            <w:del w:id="513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514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nárokovanými finančnými prostriedkami/deklarovanými výdavkami v</w:t>
            </w:r>
            <w:del w:id="515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516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ŽoP vykonaná kontrola verejného obstarávania/obstarávania?</w:t>
            </w:r>
          </w:p>
        </w:tc>
        <w:tc>
          <w:tcPr>
            <w:tcW w:w="570" w:type="dxa"/>
            <w:vAlign w:val="center"/>
            <w:hideMark/>
            <w:tcPrChange w:id="517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0211794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51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365449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519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0F056BD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520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5E06E1C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47D579A9" w14:textId="77777777" w:rsidTr="00582722">
        <w:trPr>
          <w:trHeight w:val="510"/>
          <w:trPrChange w:id="521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522" w:author="Autor">
              <w:tcPr>
                <w:tcW w:w="864" w:type="dxa"/>
                <w:vAlign w:val="center"/>
                <w:hideMark/>
              </w:tcPr>
            </w:tcPrChange>
          </w:tcPr>
          <w:p w14:paraId="4428D6F8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963" w:type="dxa"/>
            <w:gridSpan w:val="3"/>
            <w:vAlign w:val="center"/>
            <w:hideMark/>
            <w:tcPrChange w:id="523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6DCBB75E" w14:textId="23B67793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</w:t>
            </w:r>
            <w:del w:id="524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525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0" w:type="dxa"/>
            <w:vAlign w:val="center"/>
            <w:hideMark/>
            <w:tcPrChange w:id="526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3B4671B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52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885F20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528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65A2708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529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23C496A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63800AE" w14:textId="77777777" w:rsidTr="00582722">
        <w:trPr>
          <w:trHeight w:val="510"/>
          <w:trPrChange w:id="530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531" w:author="Autor">
              <w:tcPr>
                <w:tcW w:w="864" w:type="dxa"/>
                <w:vAlign w:val="center"/>
                <w:hideMark/>
              </w:tcPr>
            </w:tcPrChange>
          </w:tcPr>
          <w:p w14:paraId="63A92A2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963" w:type="dxa"/>
            <w:gridSpan w:val="3"/>
            <w:vAlign w:val="center"/>
            <w:hideMark/>
            <w:tcPrChange w:id="532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6BC3DBC2" w14:textId="2A16016B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správne vyčíslená hodnota nárokovaných výdavkov s</w:t>
            </w:r>
            <w:del w:id="533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534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ohľadom na uloženú finančnú korekciu za nedostatky pri verejnom obstarávaní/obstarávaní, resp. inú finančnú korekciu?</w:t>
            </w:r>
          </w:p>
        </w:tc>
        <w:tc>
          <w:tcPr>
            <w:tcW w:w="570" w:type="dxa"/>
            <w:vAlign w:val="center"/>
            <w:hideMark/>
            <w:tcPrChange w:id="535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53D2926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53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046FC5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537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4E4B72A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538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3F7AD486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A70C7C7" w14:textId="77777777" w:rsidTr="00582722">
        <w:trPr>
          <w:trHeight w:val="510"/>
          <w:trPrChange w:id="539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540" w:author="Autor">
              <w:tcPr>
                <w:tcW w:w="864" w:type="dxa"/>
                <w:vAlign w:val="center"/>
                <w:hideMark/>
              </w:tcPr>
            </w:tcPrChange>
          </w:tcPr>
          <w:p w14:paraId="0D7EF18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4963" w:type="dxa"/>
            <w:gridSpan w:val="3"/>
            <w:vAlign w:val="center"/>
            <w:hideMark/>
            <w:tcPrChange w:id="541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5A0555A2" w14:textId="45D46AB2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prostriedky/deklarované výdavky projektu primerané, t.j. zodpovedajú obvyklým cenám v</w:t>
            </w:r>
            <w:del w:id="542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543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danom mieste a</w:t>
            </w:r>
            <w:del w:id="544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545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 xml:space="preserve">čase? </w:t>
            </w:r>
          </w:p>
        </w:tc>
        <w:tc>
          <w:tcPr>
            <w:tcW w:w="570" w:type="dxa"/>
            <w:vAlign w:val="center"/>
            <w:hideMark/>
            <w:tcPrChange w:id="546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19B3168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54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673D10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548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24268B7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549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75C0A46C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582722" w14:paraId="1E87F632" w14:textId="77777777" w:rsidTr="00582722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53AD29EF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352E8D6B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5F4024F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0D0972A2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3E7F73D6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3A8BC16B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173A881B" w14:textId="77777777" w:rsidTr="00582722">
        <w:trPr>
          <w:trHeight w:val="510"/>
          <w:trPrChange w:id="550" w:author="Autor">
            <w:trPr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551" w:author="Autor">
              <w:tcPr>
                <w:tcW w:w="864" w:type="dxa"/>
                <w:vAlign w:val="center"/>
                <w:hideMark/>
              </w:tcPr>
            </w:tcPrChange>
          </w:tcPr>
          <w:p w14:paraId="60FCAB36" w14:textId="77777777" w:rsidR="007C0184" w:rsidRDefault="00014C97" w:rsidP="00014C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7C018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3" w:type="dxa"/>
            <w:gridSpan w:val="3"/>
            <w:vAlign w:val="center"/>
            <w:hideMark/>
            <w:tcPrChange w:id="552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584128A8" w14:textId="010E103A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preukázaná väzba nárokovaných finančných prostriedkov / deklarovaných výdavkov na projekt a</w:t>
            </w:r>
            <w:del w:id="553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554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jeho nevyhnutnosť pri realizácii projektu?</w:t>
            </w:r>
          </w:p>
        </w:tc>
        <w:tc>
          <w:tcPr>
            <w:tcW w:w="570" w:type="dxa"/>
            <w:vAlign w:val="center"/>
            <w:hideMark/>
            <w:tcPrChange w:id="555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56C1A06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55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D33746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557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1A06276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558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79218D66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582722" w:rsidDel="00A65887" w14:paraId="1F1C606E" w14:textId="77777777" w:rsidTr="00582722">
        <w:trPr>
          <w:trHeight w:val="315"/>
        </w:trPr>
        <w:tc>
          <w:tcPr>
            <w:tcW w:w="864" w:type="dxa"/>
            <w:shd w:val="clear" w:color="auto" w:fill="B2A1C7" w:themeFill="accent4" w:themeFillTint="99"/>
            <w:vAlign w:val="center"/>
          </w:tcPr>
          <w:p w14:paraId="1B04B4C9" w14:textId="040D24A3" w:rsidR="00F96882" w:rsidRPr="00582722" w:rsidRDefault="00F96882">
            <w:pPr>
              <w:jc w:val="center"/>
              <w:rPr>
                <w:b/>
                <w:color w:val="000000"/>
                <w:sz w:val="20"/>
                <w:rPrChange w:id="559" w:author="Autor">
                  <w:rPr>
                    <w:b/>
                    <w:color w:val="000000"/>
                    <w:sz w:val="22"/>
                  </w:rPr>
                </w:rPrChange>
              </w:rPr>
            </w:pPr>
            <w:r w:rsidRPr="00582722">
              <w:rPr>
                <w:b/>
                <w:color w:val="000000"/>
                <w:sz w:val="20"/>
                <w:rPrChange w:id="560" w:author="Autor">
                  <w:rPr>
                    <w:b/>
                    <w:color w:val="000000"/>
                    <w:sz w:val="22"/>
                  </w:rPr>
                </w:rPrChange>
              </w:rPr>
              <w:t>5</w:t>
            </w:r>
          </w:p>
        </w:tc>
        <w:tc>
          <w:tcPr>
            <w:tcW w:w="4963" w:type="dxa"/>
            <w:gridSpan w:val="3"/>
            <w:shd w:val="clear" w:color="auto" w:fill="B2A1C7" w:themeFill="accent4" w:themeFillTint="99"/>
            <w:vAlign w:val="center"/>
          </w:tcPr>
          <w:p w14:paraId="1E984509" w14:textId="13912138" w:rsidR="00F96882" w:rsidRPr="00582722" w:rsidDel="00A65887" w:rsidRDefault="007C0184" w:rsidP="00582722">
            <w:pPr>
              <w:rPr>
                <w:b/>
                <w:color w:val="000000"/>
                <w:sz w:val="20"/>
                <w:rPrChange w:id="561" w:author="Autor">
                  <w:rPr>
                    <w:b/>
                    <w:color w:val="000000"/>
                    <w:sz w:val="22"/>
                  </w:rPr>
                </w:rPrChange>
              </w:rPr>
              <w:pPrChange w:id="562" w:author="Autor">
                <w:pPr>
                  <w:jc w:val="both"/>
                </w:pPr>
              </w:pPrChange>
            </w:pPr>
            <w:del w:id="563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Finančné opravy</w:delText>
              </w:r>
            </w:del>
            <w:ins w:id="564" w:author="Autor">
              <w:r w:rsidR="00F96882" w:rsidRPr="0024400F">
                <w:rPr>
                  <w:b/>
                  <w:color w:val="000000"/>
                  <w:sz w:val="20"/>
                  <w:szCs w:val="20"/>
                </w:rPr>
                <w:t>Doplňujúce monitorovacie údaje</w:t>
              </w:r>
            </w:ins>
          </w:p>
        </w:tc>
        <w:tc>
          <w:tcPr>
            <w:tcW w:w="570" w:type="dxa"/>
            <w:shd w:val="clear" w:color="auto" w:fill="B2A1C7" w:themeFill="accent4" w:themeFillTint="99"/>
            <w:vAlign w:val="center"/>
          </w:tcPr>
          <w:p w14:paraId="529D1EB8" w14:textId="41B411E6" w:rsidR="00F96882" w:rsidRPr="00582722" w:rsidDel="00A65887" w:rsidRDefault="007C0184" w:rsidP="00582722">
            <w:pPr>
              <w:rPr>
                <w:color w:val="000000"/>
                <w:sz w:val="20"/>
                <w:rPrChange w:id="565" w:author="Autor">
                  <w:rPr>
                    <w:b/>
                    <w:color w:val="000000"/>
                    <w:sz w:val="22"/>
                  </w:rPr>
                </w:rPrChange>
              </w:rPr>
              <w:pPrChange w:id="566" w:author="Autor">
                <w:pPr>
                  <w:jc w:val="both"/>
                </w:pPr>
              </w:pPrChange>
            </w:pPr>
            <w:del w:id="567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70B05860" w14:textId="341F7E82" w:rsidR="00F96882" w:rsidRPr="00582722" w:rsidDel="00A65887" w:rsidRDefault="007C0184" w:rsidP="00582722">
            <w:pPr>
              <w:rPr>
                <w:color w:val="000000"/>
                <w:sz w:val="20"/>
                <w:rPrChange w:id="568" w:author="Autor">
                  <w:rPr>
                    <w:b/>
                    <w:color w:val="000000"/>
                    <w:sz w:val="22"/>
                  </w:rPr>
                </w:rPrChange>
              </w:rPr>
              <w:pPrChange w:id="569" w:author="Autor">
                <w:pPr>
                  <w:jc w:val="both"/>
                </w:pPr>
              </w:pPrChange>
            </w:pPr>
            <w:del w:id="570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712" w:type="dxa"/>
            <w:shd w:val="clear" w:color="auto" w:fill="B2A1C7" w:themeFill="accent4" w:themeFillTint="99"/>
            <w:vAlign w:val="center"/>
          </w:tcPr>
          <w:p w14:paraId="383B4B6B" w14:textId="37450A35" w:rsidR="00F96882" w:rsidRPr="00582722" w:rsidDel="00A65887" w:rsidRDefault="007C0184" w:rsidP="00582722">
            <w:pPr>
              <w:rPr>
                <w:color w:val="000000"/>
                <w:sz w:val="20"/>
                <w:rPrChange w:id="571" w:author="Autor">
                  <w:rPr>
                    <w:b/>
                    <w:color w:val="000000"/>
                    <w:sz w:val="22"/>
                  </w:rPr>
                </w:rPrChange>
              </w:rPr>
              <w:pPrChange w:id="572" w:author="Autor">
                <w:pPr>
                  <w:jc w:val="both"/>
                </w:pPr>
              </w:pPrChange>
            </w:pPr>
            <w:del w:id="573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1270" w:type="dxa"/>
            <w:shd w:val="clear" w:color="auto" w:fill="B2A1C7" w:themeFill="accent4" w:themeFillTint="99"/>
            <w:vAlign w:val="center"/>
          </w:tcPr>
          <w:p w14:paraId="55C91AF7" w14:textId="6EA569F2" w:rsidR="00F96882" w:rsidRPr="00582722" w:rsidDel="000D1F76" w:rsidRDefault="007C0184" w:rsidP="00CE706E">
            <w:pPr>
              <w:jc w:val="both"/>
              <w:rPr>
                <w:color w:val="000000"/>
                <w:sz w:val="20"/>
                <w:rPrChange w:id="574" w:author="Autor">
                  <w:rPr>
                    <w:b/>
                    <w:color w:val="000000"/>
                    <w:sz w:val="22"/>
                  </w:rPr>
                </w:rPrChange>
              </w:rPr>
            </w:pPr>
            <w:del w:id="575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</w:tr>
      <w:tr w:rsidR="00F96882" w:rsidDel="00A65887" w14:paraId="036F5139" w14:textId="77777777" w:rsidTr="00582722">
        <w:trPr>
          <w:trHeight w:val="315"/>
          <w:trPrChange w:id="576" w:author="Autor">
            <w:trPr>
              <w:trHeight w:val="315"/>
            </w:trPr>
          </w:trPrChange>
        </w:trPr>
        <w:tc>
          <w:tcPr>
            <w:tcW w:w="864" w:type="dxa"/>
            <w:vAlign w:val="center"/>
            <w:tcPrChange w:id="577" w:author="Autor">
              <w:tcPr>
                <w:tcW w:w="864" w:type="dxa"/>
                <w:vAlign w:val="center"/>
              </w:tcPr>
            </w:tcPrChange>
          </w:tcPr>
          <w:p w14:paraId="4797BE15" w14:textId="5704C874" w:rsidR="00F96882" w:rsidRDefault="00F968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4963" w:type="dxa"/>
            <w:gridSpan w:val="3"/>
            <w:vAlign w:val="center"/>
            <w:tcPrChange w:id="578" w:author="Autor">
              <w:tcPr>
                <w:tcW w:w="5240" w:type="dxa"/>
                <w:gridSpan w:val="4"/>
                <w:vAlign w:val="center"/>
              </w:tcPr>
            </w:tcPrChange>
          </w:tcPr>
          <w:p w14:paraId="2363F7C2" w14:textId="5ADE48D2" w:rsidR="00F96882" w:rsidDel="00A65887" w:rsidRDefault="007C0184">
            <w:pPr>
              <w:rPr>
                <w:color w:val="000000"/>
                <w:sz w:val="20"/>
                <w:szCs w:val="20"/>
              </w:rPr>
            </w:pPr>
            <w:del w:id="579" w:author="Autor">
              <w:r>
                <w:rPr>
                  <w:color w:val="000000"/>
                  <w:sz w:val="20"/>
                  <w:szCs w:val="20"/>
                </w:rPr>
                <w:delText xml:space="preserve">Bolo dodržané zníženie oprávnených výdavkov z dôvodu udelenej  finančnej opravy? </w:delText>
              </w:r>
            </w:del>
            <w:ins w:id="580" w:author="Autor">
              <w:r w:rsidR="00F96882" w:rsidRPr="00F96882">
                <w:rPr>
                  <w:color w:val="000000"/>
                  <w:sz w:val="20"/>
                  <w:szCs w:val="20"/>
                </w:rPr>
                <w:t>Sú tabuľky 1 a 2 s hodnotami merateľných ukazovateľov vyplnené formálne správne?</w:t>
              </w:r>
            </w:ins>
          </w:p>
        </w:tc>
        <w:tc>
          <w:tcPr>
            <w:tcW w:w="570" w:type="dxa"/>
            <w:vAlign w:val="center"/>
            <w:tcPrChange w:id="581" w:author="Autor">
              <w:tcPr>
                <w:tcW w:w="570" w:type="dxa"/>
                <w:gridSpan w:val="2"/>
                <w:vAlign w:val="center"/>
              </w:tcPr>
            </w:tcPrChange>
          </w:tcPr>
          <w:p w14:paraId="4D2495EF" w14:textId="1C9C8D50" w:rsidR="00F96882" w:rsidDel="00A65887" w:rsidRDefault="007C0184">
            <w:pPr>
              <w:rPr>
                <w:color w:val="000000"/>
                <w:sz w:val="20"/>
                <w:szCs w:val="20"/>
              </w:rPr>
            </w:pPr>
            <w:del w:id="582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tcPrChange w:id="583" w:author="Autor">
              <w:tcPr>
                <w:tcW w:w="567" w:type="dxa"/>
                <w:gridSpan w:val="2"/>
                <w:vAlign w:val="center"/>
              </w:tcPr>
            </w:tcPrChange>
          </w:tcPr>
          <w:p w14:paraId="0F98BE1B" w14:textId="3CE5F48E" w:rsidR="00F96882" w:rsidDel="00A65887" w:rsidRDefault="007C0184">
            <w:pPr>
              <w:rPr>
                <w:color w:val="000000"/>
                <w:sz w:val="20"/>
                <w:szCs w:val="20"/>
              </w:rPr>
            </w:pPr>
            <w:del w:id="584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vAlign w:val="center"/>
            <w:tcPrChange w:id="585" w:author="Autor">
              <w:tcPr>
                <w:tcW w:w="712" w:type="dxa"/>
                <w:gridSpan w:val="2"/>
                <w:vAlign w:val="center"/>
              </w:tcPr>
            </w:tcPrChange>
          </w:tcPr>
          <w:p w14:paraId="71C1C1D6" w14:textId="5CE3B1CB" w:rsidR="00F96882" w:rsidDel="00A65887" w:rsidRDefault="007C0184">
            <w:pPr>
              <w:rPr>
                <w:color w:val="000000"/>
                <w:sz w:val="20"/>
                <w:szCs w:val="20"/>
              </w:rPr>
            </w:pPr>
            <w:del w:id="58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vAlign w:val="center"/>
            <w:tcPrChange w:id="587" w:author="Autor">
              <w:tcPr>
                <w:tcW w:w="1138" w:type="dxa"/>
                <w:gridSpan w:val="2"/>
                <w:vAlign w:val="center"/>
              </w:tcPr>
            </w:tcPrChange>
          </w:tcPr>
          <w:p w14:paraId="31361924" w14:textId="26289A28" w:rsidR="00F96882" w:rsidRPr="00582722" w:rsidDel="000D1F76" w:rsidRDefault="007C0184" w:rsidP="00CE706E">
            <w:pPr>
              <w:jc w:val="both"/>
              <w:rPr>
                <w:color w:val="000000"/>
                <w:sz w:val="20"/>
                <w:rPrChange w:id="588" w:author="Autor">
                  <w:rPr>
                    <w:b/>
                    <w:color w:val="000000"/>
                  </w:rPr>
                </w:rPrChange>
              </w:rPr>
            </w:pPr>
            <w:del w:id="589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F96882" w:rsidDel="00A65887" w14:paraId="55FE6FBB" w14:textId="77777777" w:rsidTr="000D1F76">
        <w:trPr>
          <w:trHeight w:val="315"/>
          <w:ins w:id="590" w:author="Autor"/>
        </w:trPr>
        <w:tc>
          <w:tcPr>
            <w:tcW w:w="864" w:type="dxa"/>
            <w:vAlign w:val="center"/>
          </w:tcPr>
          <w:p w14:paraId="178FD944" w14:textId="1D11304D" w:rsidR="00F96882" w:rsidRDefault="00F96882">
            <w:pPr>
              <w:jc w:val="center"/>
              <w:rPr>
                <w:ins w:id="591" w:author="Autor"/>
                <w:color w:val="000000"/>
                <w:sz w:val="20"/>
                <w:szCs w:val="20"/>
              </w:rPr>
            </w:pPr>
            <w:ins w:id="592" w:author="Autor">
              <w:r>
                <w:rPr>
                  <w:color w:val="000000"/>
                  <w:sz w:val="20"/>
                  <w:szCs w:val="20"/>
                </w:rPr>
                <w:t>5.2</w:t>
              </w:r>
            </w:ins>
          </w:p>
        </w:tc>
        <w:tc>
          <w:tcPr>
            <w:tcW w:w="4963" w:type="dxa"/>
            <w:gridSpan w:val="3"/>
            <w:vAlign w:val="center"/>
          </w:tcPr>
          <w:p w14:paraId="048EB2AA" w14:textId="33D8513B" w:rsidR="00F96882" w:rsidDel="00A65887" w:rsidRDefault="00F96882">
            <w:pPr>
              <w:rPr>
                <w:ins w:id="593" w:author="Autor"/>
                <w:color w:val="000000"/>
                <w:sz w:val="20"/>
                <w:szCs w:val="20"/>
              </w:rPr>
            </w:pPr>
            <w:ins w:id="594" w:author="Autor">
              <w:r w:rsidRPr="00F96882">
                <w:rPr>
                  <w:color w:val="000000"/>
                  <w:sz w:val="20"/>
                  <w:szCs w:val="20"/>
                </w:rPr>
                <w:t xml:space="preserve">Sú v tabuľke č. 3 uvedené identifikované problémy, riziká a </w:t>
              </w:r>
              <w:r w:rsidR="0022201C" w:rsidRPr="00F96882">
                <w:rPr>
                  <w:color w:val="000000"/>
                  <w:sz w:val="20"/>
                  <w:szCs w:val="20"/>
                </w:rPr>
                <w:t>ďalšie</w:t>
              </w:r>
              <w:r w:rsidRPr="00F96882">
                <w:rPr>
                  <w:color w:val="000000"/>
                  <w:sz w:val="20"/>
                  <w:szCs w:val="20"/>
                </w:rPr>
                <w:t xml:space="preserve"> informácie v súvislosti s realizáciou projektu?</w:t>
              </w:r>
            </w:ins>
          </w:p>
        </w:tc>
        <w:tc>
          <w:tcPr>
            <w:tcW w:w="570" w:type="dxa"/>
            <w:vAlign w:val="center"/>
          </w:tcPr>
          <w:p w14:paraId="7168D6A2" w14:textId="77777777" w:rsidR="00F96882" w:rsidDel="00A65887" w:rsidRDefault="00F96882">
            <w:pPr>
              <w:rPr>
                <w:ins w:id="595" w:author="Autor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DFEEB80" w14:textId="77777777" w:rsidR="00F96882" w:rsidDel="00A65887" w:rsidRDefault="00F96882">
            <w:pPr>
              <w:rPr>
                <w:ins w:id="596" w:author="Autor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179D87DC" w14:textId="77777777" w:rsidR="00F96882" w:rsidDel="00A65887" w:rsidRDefault="00F96882">
            <w:pPr>
              <w:rPr>
                <w:ins w:id="597" w:author="Autor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171CE27" w14:textId="77777777" w:rsidR="00F96882" w:rsidRPr="00F96882" w:rsidDel="000D1F76" w:rsidRDefault="00F96882" w:rsidP="00CE706E">
            <w:pPr>
              <w:jc w:val="both"/>
              <w:rPr>
                <w:ins w:id="598" w:author="Autor"/>
                <w:bCs/>
                <w:color w:val="000000"/>
              </w:rPr>
            </w:pPr>
          </w:p>
        </w:tc>
      </w:tr>
      <w:tr w:rsidR="00582722" w14:paraId="2AE4C292" w14:textId="77777777" w:rsidTr="00582722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4E10ACE2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70C53EF4" w14:textId="7EAEA919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Podozrenie z</w:t>
            </w:r>
            <w:del w:id="599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 xml:space="preserve"> </w:delText>
              </w:r>
            </w:del>
            <w:ins w:id="600" w:author="Autor">
              <w:r w:rsidR="00A65887">
                <w:rPr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  <w:r>
              <w:rPr>
                <w:b/>
                <w:bCs/>
                <w:color w:val="000000"/>
                <w:sz w:val="22"/>
                <w:szCs w:val="22"/>
              </w:rPr>
              <w:t>podvodu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A0D0336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40411019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1B1374FD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547BC295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15D11C3C" w14:textId="77777777" w:rsidTr="00582722">
        <w:trPr>
          <w:trHeight w:val="300"/>
          <w:trPrChange w:id="601" w:author="Autor">
            <w:trPr>
              <w:trHeight w:val="300"/>
            </w:trPr>
          </w:trPrChange>
        </w:trPr>
        <w:tc>
          <w:tcPr>
            <w:tcW w:w="864" w:type="dxa"/>
            <w:vAlign w:val="center"/>
            <w:hideMark/>
            <w:tcPrChange w:id="602" w:author="Autor">
              <w:tcPr>
                <w:tcW w:w="864" w:type="dxa"/>
                <w:vAlign w:val="center"/>
                <w:hideMark/>
              </w:tcPr>
            </w:tcPrChange>
          </w:tcPr>
          <w:p w14:paraId="250918DB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4963" w:type="dxa"/>
            <w:gridSpan w:val="3"/>
            <w:vAlign w:val="center"/>
            <w:hideMark/>
            <w:tcPrChange w:id="603" w:author="Autor">
              <w:tcPr>
                <w:tcW w:w="5240" w:type="dxa"/>
                <w:gridSpan w:val="4"/>
                <w:vAlign w:val="center"/>
                <w:hideMark/>
              </w:tcPr>
            </w:tcPrChange>
          </w:tcPr>
          <w:p w14:paraId="690B5DC7" w14:textId="6E3AED28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v</w:t>
            </w:r>
            <w:del w:id="604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605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rámci kontroly identifikované podozrenie z</w:t>
            </w:r>
            <w:del w:id="606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607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podvodu?</w:t>
            </w:r>
          </w:p>
        </w:tc>
        <w:tc>
          <w:tcPr>
            <w:tcW w:w="570" w:type="dxa"/>
            <w:vAlign w:val="center"/>
            <w:hideMark/>
            <w:tcPrChange w:id="608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74197B6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60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0A0E02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  <w:tcPrChange w:id="610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06C45D8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  <w:tcPrChange w:id="611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3645260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A328A" w:rsidRPr="00C11731" w14:paraId="0D097BC4" w14:textId="77777777" w:rsidTr="00582722">
        <w:trPr>
          <w:trHeight w:val="330"/>
          <w:trPrChange w:id="612" w:author="Autor">
            <w:trPr>
              <w:trHeight w:val="330"/>
            </w:trPr>
          </w:trPrChange>
        </w:trPr>
        <w:tc>
          <w:tcPr>
            <w:tcW w:w="8946" w:type="dxa"/>
            <w:gridSpan w:val="8"/>
            <w:vAlign w:val="center"/>
            <w:hideMark/>
            <w:tcPrChange w:id="613" w:author="Autor">
              <w:tcPr>
                <w:tcW w:w="9091" w:type="dxa"/>
                <w:gridSpan w:val="13"/>
                <w:vAlign w:val="center"/>
                <w:hideMark/>
              </w:tcPr>
            </w:tcPrChange>
          </w:tcPr>
          <w:p w14:paraId="1234F208" w14:textId="77777777" w:rsidR="000A328A" w:rsidRPr="00D52705" w:rsidRDefault="000A328A" w:rsidP="000A328A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D52705">
              <w:rPr>
                <w:b/>
                <w:sz w:val="20"/>
                <w:szCs w:val="20"/>
              </w:rPr>
              <w:t>YJADRENIE</w:t>
            </w:r>
          </w:p>
          <w:p w14:paraId="1435D448" w14:textId="77777777" w:rsidR="000A328A" w:rsidRPr="00D52705" w:rsidRDefault="000A328A" w:rsidP="000A328A">
            <w:pPr>
              <w:jc w:val="both"/>
              <w:rPr>
                <w:sz w:val="20"/>
                <w:szCs w:val="20"/>
              </w:rPr>
            </w:pPr>
          </w:p>
          <w:p w14:paraId="701D8A8C" w14:textId="65A90D2B" w:rsidR="00FA45CC" w:rsidRPr="00D52705" w:rsidRDefault="00FA45CC" w:rsidP="00582722">
            <w:pPr>
              <w:jc w:val="both"/>
              <w:rPr>
                <w:sz w:val="20"/>
                <w:szCs w:val="20"/>
              </w:rPr>
              <w:pPrChange w:id="614" w:author="Autor">
                <w:pPr/>
              </w:pPrChange>
            </w:pPr>
            <w:r w:rsidRPr="00D52705">
              <w:rPr>
                <w:sz w:val="20"/>
                <w:szCs w:val="20"/>
              </w:rPr>
              <w:t>Na základe overených skutočností potvrdzujem, že</w:t>
            </w:r>
            <w:r w:rsidR="00021824">
              <w:rPr>
                <w:sz w:val="20"/>
                <w:szCs w:val="20"/>
              </w:rPr>
              <w:t xml:space="preserve"> </w:t>
            </w:r>
            <w:del w:id="615" w:author="Autor">
              <w:r w:rsidRPr="00D52705">
                <w:rPr>
                  <w:sz w:val="20"/>
                  <w:szCs w:val="20"/>
                </w:rPr>
                <w:delText xml:space="preserve"> </w:delText>
              </w:r>
            </w:del>
            <w:customXmlDelRangeStart w:id="616" w:author="Autor"/>
            <w:sdt>
              <w:sdtPr>
                <w:rPr>
                  <w:sz w:val="20"/>
                  <w:szCs w:val="20"/>
                </w:rPr>
                <w:id w:val="-335158929"/>
                <w:placeholder>
                  <w:docPart w:val="1CF908E6ECE345BAA7375DCAAACDAA27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tnuté plnenie." w:value="je potrebné vymáhať poskytnuté plnenie."/>
                </w:comboBox>
              </w:sdtPr>
              <w:sdtEndPr/>
              <w:sdtContent>
                <w:customXmlDelRangeEnd w:id="616"/>
                <w:del w:id="617" w:author="Autor">
                  <w:r w:rsidRPr="00D52705">
                    <w:rPr>
                      <w:sz w:val="20"/>
                      <w:szCs w:val="20"/>
                    </w:rPr>
                    <w:delText>Vyberte položku.</w:delText>
                  </w:r>
                </w:del>
                <w:customXmlDelRangeStart w:id="618" w:author="Autor"/>
              </w:sdtContent>
            </w:sdt>
            <w:customXmlDelRangeEnd w:id="618"/>
            <w:del w:id="619" w:author="Autor">
              <w:r w:rsidRPr="00D52705">
                <w:rPr>
                  <w:sz w:val="20"/>
                  <w:szCs w:val="20"/>
                </w:rPr>
                <w:delText xml:space="preserve">   </w:delText>
              </w:r>
            </w:del>
            <w:ins w:id="620" w:author="Autor">
              <w:r w:rsidR="00021824" w:rsidRPr="00C34004">
                <w:rPr>
                  <w:sz w:val="20"/>
                  <w:szCs w:val="20"/>
                </w:rPr>
                <w:t>(uveďte jednu z</w:t>
              </w:r>
              <w:r w:rsidR="00A65887">
                <w:rPr>
                  <w:sz w:val="20"/>
                  <w:szCs w:val="20"/>
                </w:rPr>
                <w:t> </w:t>
              </w:r>
              <w:r w:rsidR="00021824" w:rsidRPr="00C34004">
                <w:rPr>
                  <w:sz w:val="20"/>
                  <w:szCs w:val="20"/>
                </w:rPr>
                <w:t>možností v</w:t>
              </w:r>
              <w:r w:rsidR="00A65887">
                <w:rPr>
                  <w:sz w:val="20"/>
                  <w:szCs w:val="20"/>
                </w:rPr>
                <w:t> </w:t>
              </w:r>
              <w:r w:rsidR="00021824" w:rsidRPr="00C34004">
                <w:rPr>
                  <w:sz w:val="20"/>
                  <w:szCs w:val="20"/>
                </w:rPr>
                <w:t>súlade s</w:t>
              </w:r>
              <w:r w:rsidR="00A65887">
                <w:rPr>
                  <w:sz w:val="20"/>
                  <w:szCs w:val="20"/>
                </w:rPr>
                <w:t> </w:t>
              </w:r>
              <w:r w:rsidR="00021824" w:rsidRPr="00C34004">
                <w:rPr>
                  <w:sz w:val="20"/>
                  <w:szCs w:val="20"/>
                </w:rPr>
                <w:t>ustanovením § 7 ods. 3 zákona o</w:t>
              </w:r>
              <w:r w:rsidR="00A65887">
                <w:rPr>
                  <w:sz w:val="20"/>
                  <w:szCs w:val="20"/>
                </w:rPr>
                <w:t> </w:t>
              </w:r>
              <w:r w:rsidR="00021824" w:rsidRPr="00C34004">
                <w:rPr>
                  <w:sz w:val="20"/>
                  <w:szCs w:val="20"/>
                </w:rPr>
                <w:t>finančnej kontrole)</w:t>
              </w:r>
              <w:r w:rsidR="00021824">
                <w:rPr>
                  <w:sz w:val="20"/>
                  <w:szCs w:val="20"/>
                </w:rPr>
                <w:t>.</w:t>
              </w:r>
              <w:r w:rsidR="00021824" w:rsidRPr="00C34004">
                <w:rPr>
                  <w:rStyle w:val="Odkaznapoznmkupodiarou"/>
                </w:rPr>
                <w:footnoteReference w:id="3"/>
              </w:r>
            </w:ins>
          </w:p>
          <w:p w14:paraId="38590622" w14:textId="77777777" w:rsidR="00934596" w:rsidRPr="00D52705" w:rsidRDefault="00934596" w:rsidP="00934596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 xml:space="preserve">  </w:t>
            </w:r>
          </w:p>
          <w:p w14:paraId="4A4D2822" w14:textId="77777777" w:rsidR="002E387D" w:rsidRPr="00C11731" w:rsidRDefault="002E387D" w:rsidP="00D52705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A328A" w:rsidRPr="00C11731" w14:paraId="46787AD1" w14:textId="77777777" w:rsidTr="00582722">
        <w:trPr>
          <w:trHeight w:val="330"/>
          <w:trPrChange w:id="623" w:author="Autor">
            <w:trPr>
              <w:trHeight w:val="330"/>
            </w:trPr>
          </w:trPrChange>
        </w:trPr>
        <w:tc>
          <w:tcPr>
            <w:tcW w:w="1711" w:type="dxa"/>
            <w:gridSpan w:val="2"/>
            <w:vAlign w:val="center"/>
            <w:tcPrChange w:id="624" w:author="Autor">
              <w:tcPr>
                <w:tcW w:w="1711" w:type="dxa"/>
                <w:gridSpan w:val="2"/>
                <w:vAlign w:val="center"/>
              </w:tcPr>
            </w:tcPrChange>
          </w:tcPr>
          <w:p w14:paraId="3FDDD8C2" w14:textId="77777777" w:rsidR="000A328A" w:rsidRPr="00D52705" w:rsidRDefault="000A328A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Kontrolu vykonal:</w:t>
            </w:r>
            <w:r w:rsidRPr="00D52705">
              <w:rPr>
                <w:rStyle w:val="Odkaznapoznmkupodiarou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7235" w:type="dxa"/>
            <w:gridSpan w:val="6"/>
            <w:vAlign w:val="center"/>
            <w:tcPrChange w:id="627" w:author="Autor">
              <w:tcPr>
                <w:tcW w:w="7380" w:type="dxa"/>
                <w:gridSpan w:val="11"/>
                <w:vAlign w:val="center"/>
              </w:tcPr>
            </w:tcPrChange>
          </w:tcPr>
          <w:p w14:paraId="3CD15A0D" w14:textId="77777777" w:rsidR="000A328A" w:rsidRPr="00D52705" w:rsidRDefault="000A328A" w:rsidP="00C11731">
            <w:pPr>
              <w:rPr>
                <w:color w:val="000000"/>
                <w:sz w:val="20"/>
                <w:szCs w:val="20"/>
              </w:rPr>
            </w:pPr>
          </w:p>
        </w:tc>
      </w:tr>
      <w:tr w:rsidR="00C11731" w:rsidRPr="00C11731" w14:paraId="45308A46" w14:textId="77777777" w:rsidTr="00582722">
        <w:trPr>
          <w:trHeight w:val="330"/>
          <w:trPrChange w:id="628" w:author="Autor">
            <w:trPr>
              <w:trHeight w:val="330"/>
            </w:trPr>
          </w:trPrChange>
        </w:trPr>
        <w:tc>
          <w:tcPr>
            <w:tcW w:w="1711" w:type="dxa"/>
            <w:gridSpan w:val="2"/>
            <w:vAlign w:val="center"/>
            <w:hideMark/>
            <w:tcPrChange w:id="629" w:author="Autor">
              <w:tcPr>
                <w:tcW w:w="1711" w:type="dxa"/>
                <w:gridSpan w:val="2"/>
                <w:vAlign w:val="center"/>
                <w:hideMark/>
              </w:tcPr>
            </w:tcPrChange>
          </w:tcPr>
          <w:p w14:paraId="170C7274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235" w:type="dxa"/>
            <w:gridSpan w:val="6"/>
            <w:vAlign w:val="center"/>
            <w:hideMark/>
            <w:tcPrChange w:id="630" w:author="Autor">
              <w:tcPr>
                <w:tcW w:w="7380" w:type="dxa"/>
                <w:gridSpan w:val="11"/>
                <w:vAlign w:val="center"/>
                <w:hideMark/>
              </w:tcPr>
            </w:tcPrChange>
          </w:tcPr>
          <w:p w14:paraId="538F8D67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6B2EDC95" w14:textId="77777777" w:rsidTr="00582722">
        <w:trPr>
          <w:trHeight w:val="330"/>
          <w:trPrChange w:id="631" w:author="Autor">
            <w:trPr>
              <w:trHeight w:val="330"/>
            </w:trPr>
          </w:trPrChange>
        </w:trPr>
        <w:tc>
          <w:tcPr>
            <w:tcW w:w="1711" w:type="dxa"/>
            <w:gridSpan w:val="2"/>
            <w:shd w:val="clear" w:color="000000" w:fill="FFFFFF"/>
            <w:vAlign w:val="center"/>
            <w:hideMark/>
            <w:tcPrChange w:id="632" w:author="Autor">
              <w:tcPr>
                <w:tcW w:w="1711" w:type="dxa"/>
                <w:gridSpan w:val="2"/>
                <w:shd w:val="clear" w:color="000000" w:fill="FFFFFF"/>
                <w:vAlign w:val="center"/>
                <w:hideMark/>
              </w:tcPr>
            </w:tcPrChange>
          </w:tcPr>
          <w:p w14:paraId="723581CF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lastRenderedPageBreak/>
              <w:t>Podpis:</w:t>
            </w:r>
          </w:p>
        </w:tc>
        <w:tc>
          <w:tcPr>
            <w:tcW w:w="7235" w:type="dxa"/>
            <w:gridSpan w:val="6"/>
            <w:vAlign w:val="center"/>
            <w:hideMark/>
            <w:tcPrChange w:id="633" w:author="Autor">
              <w:tcPr>
                <w:tcW w:w="7380" w:type="dxa"/>
                <w:gridSpan w:val="11"/>
                <w:vAlign w:val="center"/>
                <w:hideMark/>
              </w:tcPr>
            </w:tcPrChange>
          </w:tcPr>
          <w:p w14:paraId="09C1CF00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1886FB3F" w14:textId="77777777" w:rsidTr="00582722">
        <w:trPr>
          <w:trHeight w:val="330"/>
          <w:trPrChange w:id="634" w:author="Autor">
            <w:trPr>
              <w:trHeight w:val="330"/>
            </w:trPr>
          </w:trPrChange>
        </w:trPr>
        <w:tc>
          <w:tcPr>
            <w:tcW w:w="8946" w:type="dxa"/>
            <w:gridSpan w:val="8"/>
            <w:noWrap/>
            <w:hideMark/>
            <w:tcPrChange w:id="635" w:author="Autor">
              <w:tcPr>
                <w:tcW w:w="9091" w:type="dxa"/>
                <w:gridSpan w:val="13"/>
                <w:noWrap/>
                <w:hideMark/>
              </w:tcPr>
            </w:tcPrChange>
          </w:tcPr>
          <w:p w14:paraId="7FD1390F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4A197698" w14:textId="77777777" w:rsidTr="00582722">
        <w:trPr>
          <w:trHeight w:val="330"/>
          <w:trPrChange w:id="636" w:author="Autor">
            <w:trPr>
              <w:trHeight w:val="330"/>
            </w:trPr>
          </w:trPrChange>
        </w:trPr>
        <w:tc>
          <w:tcPr>
            <w:tcW w:w="1711" w:type="dxa"/>
            <w:gridSpan w:val="2"/>
            <w:vAlign w:val="center"/>
            <w:hideMark/>
            <w:tcPrChange w:id="637" w:author="Autor">
              <w:tcPr>
                <w:tcW w:w="1711" w:type="dxa"/>
                <w:gridSpan w:val="2"/>
                <w:vAlign w:val="center"/>
                <w:hideMark/>
              </w:tcPr>
            </w:tcPrChange>
          </w:tcPr>
          <w:p w14:paraId="0D61710A" w14:textId="77777777" w:rsidR="00C11731" w:rsidRPr="00D52705" w:rsidRDefault="00314A6E" w:rsidP="00230B5A">
            <w:pPr>
              <w:rPr>
                <w:b/>
                <w:bCs/>
                <w:sz w:val="20"/>
                <w:szCs w:val="20"/>
              </w:rPr>
            </w:pPr>
            <w:r w:rsidRPr="00582722">
              <w:rPr>
                <w:b/>
                <w:sz w:val="20"/>
                <w:rPrChange w:id="638" w:author="Autor">
                  <w:rPr>
                    <w:rFonts w:ascii="Arial Narrow" w:hAnsi="Arial Narrow"/>
                    <w:b/>
                    <w:sz w:val="20"/>
                  </w:rPr>
                </w:rPrChange>
              </w:rPr>
              <w:t>Kontrolu vykonal</w:t>
            </w:r>
            <w:r w:rsidRPr="00D52705">
              <w:rPr>
                <w:b/>
                <w:bCs/>
                <w:sz w:val="20"/>
                <w:szCs w:val="20"/>
              </w:rPr>
              <w:t>:</w:t>
            </w:r>
            <w:r w:rsidR="00C11731" w:rsidRPr="00582722">
              <w:rPr>
                <w:vertAlign w:val="superscript"/>
                <w:rPrChange w:id="639" w:author="Autor">
                  <w:rPr>
                    <w:rStyle w:val="Odkaznapoznmkupodiarou"/>
                    <w:b/>
                    <w:sz w:val="20"/>
                  </w:rPr>
                </w:rPrChange>
              </w:rPr>
              <w:footnoteReference w:id="5"/>
            </w:r>
          </w:p>
        </w:tc>
        <w:tc>
          <w:tcPr>
            <w:tcW w:w="7235" w:type="dxa"/>
            <w:gridSpan w:val="6"/>
            <w:vAlign w:val="center"/>
            <w:hideMark/>
            <w:tcPrChange w:id="642" w:author="Autor">
              <w:tcPr>
                <w:tcW w:w="7380" w:type="dxa"/>
                <w:gridSpan w:val="11"/>
                <w:vAlign w:val="center"/>
                <w:hideMark/>
              </w:tcPr>
            </w:tcPrChange>
          </w:tcPr>
          <w:p w14:paraId="6E3A353E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6C5A56F1" w14:textId="77777777" w:rsidTr="00582722">
        <w:trPr>
          <w:trHeight w:val="330"/>
          <w:trPrChange w:id="643" w:author="Autor">
            <w:trPr>
              <w:trHeight w:val="330"/>
            </w:trPr>
          </w:trPrChange>
        </w:trPr>
        <w:tc>
          <w:tcPr>
            <w:tcW w:w="1711" w:type="dxa"/>
            <w:gridSpan w:val="2"/>
            <w:shd w:val="clear" w:color="000000" w:fill="FFFFFF"/>
            <w:vAlign w:val="center"/>
            <w:hideMark/>
            <w:tcPrChange w:id="644" w:author="Autor">
              <w:tcPr>
                <w:tcW w:w="1711" w:type="dxa"/>
                <w:gridSpan w:val="2"/>
                <w:shd w:val="clear" w:color="000000" w:fill="FFFFFF"/>
                <w:vAlign w:val="center"/>
                <w:hideMark/>
              </w:tcPr>
            </w:tcPrChange>
          </w:tcPr>
          <w:p w14:paraId="4DE794C9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235" w:type="dxa"/>
            <w:gridSpan w:val="6"/>
            <w:vAlign w:val="center"/>
            <w:hideMark/>
            <w:tcPrChange w:id="645" w:author="Autor">
              <w:tcPr>
                <w:tcW w:w="7380" w:type="dxa"/>
                <w:gridSpan w:val="11"/>
                <w:vAlign w:val="center"/>
                <w:hideMark/>
              </w:tcPr>
            </w:tcPrChange>
          </w:tcPr>
          <w:p w14:paraId="4843CE9E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2D0B2481" w14:textId="77777777" w:rsidTr="00582722">
        <w:trPr>
          <w:trHeight w:val="330"/>
          <w:trPrChange w:id="646" w:author="Autor">
            <w:trPr>
              <w:trHeight w:val="330"/>
            </w:trPr>
          </w:trPrChange>
        </w:trPr>
        <w:tc>
          <w:tcPr>
            <w:tcW w:w="1711" w:type="dxa"/>
            <w:gridSpan w:val="2"/>
            <w:shd w:val="clear" w:color="000000" w:fill="FFFFFF"/>
            <w:vAlign w:val="center"/>
            <w:hideMark/>
            <w:tcPrChange w:id="647" w:author="Autor">
              <w:tcPr>
                <w:tcW w:w="1711" w:type="dxa"/>
                <w:gridSpan w:val="2"/>
                <w:shd w:val="clear" w:color="000000" w:fill="FFFFFF"/>
                <w:vAlign w:val="center"/>
                <w:hideMark/>
              </w:tcPr>
            </w:tcPrChange>
          </w:tcPr>
          <w:p w14:paraId="60C649B2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235" w:type="dxa"/>
            <w:gridSpan w:val="6"/>
            <w:vAlign w:val="center"/>
            <w:hideMark/>
            <w:tcPrChange w:id="648" w:author="Autor">
              <w:tcPr>
                <w:tcW w:w="7380" w:type="dxa"/>
                <w:gridSpan w:val="11"/>
                <w:vAlign w:val="center"/>
                <w:hideMark/>
              </w:tcPr>
            </w:tcPrChange>
          </w:tcPr>
          <w:p w14:paraId="32060C1B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1F842149" w14:textId="77777777" w:rsidR="00627EA3" w:rsidRDefault="00627EA3" w:rsidP="006479DF"/>
    <w:p w14:paraId="2AFDBEBE" w14:textId="77777777" w:rsidR="00627EA3" w:rsidRDefault="00627EA3" w:rsidP="006479DF"/>
    <w:p w14:paraId="638B54F7" w14:textId="77777777" w:rsidR="000540CE" w:rsidRDefault="000540CE">
      <w:pPr>
        <w:spacing w:after="200" w:line="276" w:lineRule="auto"/>
      </w:pPr>
      <w:r>
        <w:br w:type="page"/>
      </w:r>
    </w:p>
    <w:tbl>
      <w:tblPr>
        <w:tblW w:w="909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849"/>
        <w:gridCol w:w="1549"/>
        <w:gridCol w:w="2833"/>
        <w:gridCol w:w="577"/>
        <w:gridCol w:w="567"/>
        <w:gridCol w:w="713"/>
        <w:gridCol w:w="1143"/>
        <w:tblGridChange w:id="649">
          <w:tblGrid>
            <w:gridCol w:w="861"/>
            <w:gridCol w:w="849"/>
            <w:gridCol w:w="1549"/>
            <w:gridCol w:w="2833"/>
            <w:gridCol w:w="577"/>
            <w:gridCol w:w="567"/>
            <w:gridCol w:w="713"/>
            <w:gridCol w:w="1143"/>
          </w:tblGrid>
        </w:tblGridChange>
      </w:tblGrid>
      <w:tr w:rsidR="000540CE" w:rsidRPr="00B5079A" w14:paraId="166DF915" w14:textId="77777777" w:rsidTr="0024400F">
        <w:trPr>
          <w:trHeight w:val="645"/>
        </w:trPr>
        <w:tc>
          <w:tcPr>
            <w:tcW w:w="9092" w:type="dxa"/>
            <w:gridSpan w:val="8"/>
            <w:shd w:val="clear" w:color="000000" w:fill="5F497A" w:themeFill="accent4" w:themeFillShade="BF"/>
            <w:vAlign w:val="center"/>
            <w:hideMark/>
          </w:tcPr>
          <w:p w14:paraId="73476EAE" w14:textId="77777777" w:rsidR="000540CE" w:rsidRPr="00B5079A" w:rsidRDefault="000540CE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6"/>
            </w:r>
            <w:ins w:id="652" w:author="Autor">
              <w:r w:rsidR="00C56358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t xml:space="preserve"> - KZ 2</w:t>
              </w:r>
            </w:ins>
          </w:p>
        </w:tc>
      </w:tr>
      <w:tr w:rsidR="000540CE" w:rsidRPr="00B5079A" w14:paraId="5F4FE6CE" w14:textId="77777777" w:rsidTr="0024400F">
        <w:trPr>
          <w:trHeight w:val="330"/>
        </w:trPr>
        <w:tc>
          <w:tcPr>
            <w:tcW w:w="9092" w:type="dxa"/>
            <w:gridSpan w:val="8"/>
            <w:vAlign w:val="center"/>
            <w:hideMark/>
          </w:tcPr>
          <w:p w14:paraId="13F95573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0540CE" w:rsidRPr="00B5079A" w14:paraId="1FBC61E8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756585C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3" w:type="dxa"/>
            <w:gridSpan w:val="5"/>
            <w:vAlign w:val="center"/>
            <w:hideMark/>
          </w:tcPr>
          <w:p w14:paraId="66888DFF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2E387D" w:rsidRPr="00B5079A" w14:paraId="08FE1D17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</w:tcPr>
          <w:p w14:paraId="1904B4D6" w14:textId="77777777" w:rsidR="002E387D" w:rsidRPr="00B5079A" w:rsidRDefault="002E387D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3" w:type="dxa"/>
            <w:gridSpan w:val="5"/>
            <w:vAlign w:val="center"/>
          </w:tcPr>
          <w:p w14:paraId="649A2804" w14:textId="77777777" w:rsidR="002E387D" w:rsidRPr="00B5079A" w:rsidRDefault="002E387D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540CE" w:rsidRPr="00B5079A" w14:paraId="61B80783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7AEA398" w14:textId="7D6F548E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del w:id="653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opatrenia</w:delText>
              </w:r>
            </w:del>
            <w:ins w:id="654" w:author="Autor">
              <w:r w:rsidR="008666C5">
                <w:rPr>
                  <w:rFonts w:ascii="Arial Narrow" w:hAnsi="Arial Narrow"/>
                  <w:color w:val="000000"/>
                  <w:sz w:val="20"/>
                  <w:szCs w:val="20"/>
                </w:rPr>
                <w:t>prioritnej osi</w:t>
              </w:r>
            </w:ins>
          </w:p>
        </w:tc>
        <w:tc>
          <w:tcPr>
            <w:tcW w:w="5833" w:type="dxa"/>
            <w:gridSpan w:val="5"/>
            <w:vAlign w:val="center"/>
            <w:hideMark/>
          </w:tcPr>
          <w:p w14:paraId="21C6C674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192A8C3F" w14:textId="77777777" w:rsidTr="0024400F">
        <w:trPr>
          <w:trHeight w:val="330"/>
        </w:trPr>
        <w:tc>
          <w:tcPr>
            <w:tcW w:w="9092" w:type="dxa"/>
            <w:gridSpan w:val="8"/>
            <w:hideMark/>
          </w:tcPr>
          <w:p w14:paraId="6C050F58" w14:textId="330BD2FC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</w:t>
            </w:r>
            <w:del w:id="655" w:author="Autor"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 xml:space="preserve"> </w:delText>
              </w:r>
            </w:del>
            <w:ins w:id="656" w:author="Autor">
              <w:r w:rsidR="00A65887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platbu</w:t>
            </w:r>
          </w:p>
        </w:tc>
      </w:tr>
      <w:tr w:rsidR="000540CE" w:rsidRPr="00B5079A" w14:paraId="2DCF574E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053084F" w14:textId="67A9C9B6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ŽoP v</w:t>
            </w:r>
            <w:del w:id="657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ITMS</w:delText>
              </w:r>
            </w:del>
            <w:ins w:id="658" w:author="Autor">
              <w:r w:rsidR="00A65887">
                <w:rPr>
                  <w:rFonts w:ascii="Arial Narrow" w:hAnsi="Arial Narrow"/>
                  <w:color w:val="000000"/>
                  <w:sz w:val="20"/>
                  <w:szCs w:val="20"/>
                </w:rPr>
                <w:t> </w:t>
              </w:r>
              <w:r w:rsidR="00F96882">
                <w:rPr>
                  <w:rFonts w:ascii="Arial Narrow" w:hAnsi="Arial Narrow"/>
                  <w:color w:val="000000"/>
                  <w:sz w:val="20"/>
                  <w:szCs w:val="20"/>
                </w:rPr>
                <w:t>ITMS2014+</w:t>
              </w:r>
            </w:ins>
          </w:p>
        </w:tc>
        <w:tc>
          <w:tcPr>
            <w:tcW w:w="5833" w:type="dxa"/>
            <w:gridSpan w:val="5"/>
            <w:vAlign w:val="center"/>
            <w:hideMark/>
          </w:tcPr>
          <w:p w14:paraId="5C7273BF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45054B2F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06551AEA" w14:textId="77777777" w:rsidR="000540CE" w:rsidRPr="00B5079A" w:rsidRDefault="00794FDC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0540CE"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09F632BE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34589DA2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772231B2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75D981E1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22114649" w14:textId="77777777" w:rsidTr="0024400F">
        <w:trPr>
          <w:trHeight w:val="330"/>
        </w:trPr>
        <w:tc>
          <w:tcPr>
            <w:tcW w:w="9092" w:type="dxa"/>
            <w:gridSpan w:val="8"/>
            <w:hideMark/>
          </w:tcPr>
          <w:p w14:paraId="46A4244C" w14:textId="672F2C49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</w:t>
            </w:r>
            <w:r w:rsidR="00A6588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prijímateľa</w:t>
            </w:r>
          </w:p>
        </w:tc>
      </w:tr>
      <w:tr w:rsidR="000540CE" w:rsidRPr="00B5079A" w14:paraId="2283FCA3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0BC22DB9" w14:textId="77AC45D9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projektu v</w:t>
            </w:r>
            <w:del w:id="659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ITMS</w:delText>
              </w:r>
            </w:del>
            <w:ins w:id="660" w:author="Autor">
              <w:r w:rsidR="00A65887">
                <w:rPr>
                  <w:rFonts w:ascii="Arial Narrow" w:hAnsi="Arial Narrow"/>
                  <w:color w:val="000000"/>
                  <w:sz w:val="20"/>
                  <w:szCs w:val="20"/>
                </w:rPr>
                <w:t> </w:t>
              </w:r>
              <w:r w:rsidR="00F96882">
                <w:rPr>
                  <w:rFonts w:ascii="Arial Narrow" w:hAnsi="Arial Narrow"/>
                  <w:color w:val="000000"/>
                  <w:sz w:val="20"/>
                  <w:szCs w:val="20"/>
                </w:rPr>
                <w:t>ITMS2014+</w:t>
              </w:r>
            </w:ins>
          </w:p>
        </w:tc>
        <w:tc>
          <w:tcPr>
            <w:tcW w:w="5833" w:type="dxa"/>
            <w:gridSpan w:val="5"/>
            <w:vAlign w:val="center"/>
            <w:hideMark/>
          </w:tcPr>
          <w:p w14:paraId="3360C576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635C9576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3C7FB89B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0AD9DF6A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6B325F24" w14:textId="77777777" w:rsidTr="0024400F">
        <w:trPr>
          <w:trHeight w:val="382"/>
        </w:trPr>
        <w:tc>
          <w:tcPr>
            <w:tcW w:w="3259" w:type="dxa"/>
            <w:gridSpan w:val="3"/>
            <w:vAlign w:val="center"/>
            <w:hideMark/>
          </w:tcPr>
          <w:p w14:paraId="71DEB34B" w14:textId="59D10850" w:rsidR="000540CE" w:rsidRPr="00B5079A" w:rsidRDefault="000540CE" w:rsidP="00B1112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účinnosti </w:t>
            </w:r>
            <w:del w:id="661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zmluvy</w:delText>
              </w:r>
            </w:del>
            <w:ins w:id="662" w:author="Autor">
              <w:r w:rsidR="00A5426A">
                <w:rPr>
                  <w:rFonts w:ascii="Arial Narrow" w:hAnsi="Arial Narrow"/>
                  <w:color w:val="000000"/>
                  <w:sz w:val="20"/>
                  <w:szCs w:val="20"/>
                </w:rPr>
                <w:t>Zmluv</w:t>
              </w:r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t>y</w:t>
              </w:r>
            </w:ins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o</w:t>
            </w:r>
            <w:del w:id="663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poskytnutí</w:delText>
              </w:r>
            </w:del>
            <w:ins w:id="664" w:author="Autor">
              <w:r w:rsidR="00A65887">
                <w:rPr>
                  <w:rFonts w:ascii="Arial Narrow" w:hAnsi="Arial Narrow"/>
                  <w:color w:val="000000"/>
                  <w:sz w:val="20"/>
                  <w:szCs w:val="20"/>
                </w:rPr>
                <w:t> </w:t>
              </w:r>
            </w:ins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NFP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079145E0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0FAC4137" w14:textId="77777777" w:rsidTr="0024400F">
        <w:trPr>
          <w:trHeight w:val="765"/>
        </w:trPr>
        <w:tc>
          <w:tcPr>
            <w:tcW w:w="3259" w:type="dxa"/>
            <w:gridSpan w:val="3"/>
            <w:vAlign w:val="center"/>
            <w:hideMark/>
          </w:tcPr>
          <w:p w14:paraId="0678CDD6" w14:textId="4338C545" w:rsidR="000540CE" w:rsidRDefault="000540CE" w:rsidP="007E172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</w:t>
            </w:r>
            <w:del w:id="665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</w:delText>
              </w:r>
            </w:del>
            <w:ins w:id="666" w:author="Autor">
              <w:r w:rsidR="00A65887">
                <w:rPr>
                  <w:rFonts w:ascii="Arial Narrow" w:hAnsi="Arial Narrow"/>
                  <w:color w:val="000000"/>
                  <w:sz w:val="20"/>
                  <w:szCs w:val="20"/>
                </w:rPr>
                <w:t> </w:t>
              </w:r>
            </w:ins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adresa sídla prijímateľa</w:t>
            </w:r>
            <w:r w:rsidR="002E387D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  <w:p w14:paraId="637D31A1" w14:textId="77777777" w:rsidR="00410D30" w:rsidRPr="00B5079A" w:rsidRDefault="00410D30" w:rsidP="00410D3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3" w:type="dxa"/>
            <w:gridSpan w:val="5"/>
            <w:vAlign w:val="center"/>
            <w:hideMark/>
          </w:tcPr>
          <w:p w14:paraId="54E5D1BE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070F4C6E" w14:textId="77777777" w:rsidTr="0024400F">
        <w:trPr>
          <w:trHeight w:val="330"/>
        </w:trPr>
        <w:tc>
          <w:tcPr>
            <w:tcW w:w="9092" w:type="dxa"/>
            <w:gridSpan w:val="8"/>
            <w:vAlign w:val="center"/>
            <w:hideMark/>
          </w:tcPr>
          <w:p w14:paraId="5E4E90A1" w14:textId="73F4CA98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</w:t>
            </w:r>
            <w:del w:id="667" w:author="Autor"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 xml:space="preserve"> </w:delText>
              </w:r>
            </w:del>
            <w:ins w:id="668" w:author="Autor">
              <w:r w:rsidR="00A65887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formy kontroly</w:t>
            </w:r>
          </w:p>
        </w:tc>
      </w:tr>
      <w:tr w:rsidR="000540CE" w:rsidRPr="00B5079A" w14:paraId="7B2014FD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70F3C690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531581C4" w14:textId="40290F7F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0540CE">
              <w:rPr>
                <w:rFonts w:ascii="Arial Narrow" w:hAnsi="Arial Narrow"/>
                <w:color w:val="000000"/>
                <w:sz w:val="20"/>
                <w:szCs w:val="20"/>
              </w:rPr>
              <w:t>Žiadosť o</w:t>
            </w:r>
            <w:del w:id="669" w:author="Autor">
              <w:r w:rsidRPr="000540CE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</w:delText>
              </w:r>
            </w:del>
            <w:ins w:id="670" w:author="Autor">
              <w:r w:rsidR="00A65887">
                <w:rPr>
                  <w:rFonts w:ascii="Arial Narrow" w:hAnsi="Arial Narrow"/>
                  <w:color w:val="000000"/>
                  <w:sz w:val="20"/>
                  <w:szCs w:val="20"/>
                </w:rPr>
                <w:t> </w:t>
              </w:r>
            </w:ins>
            <w:r w:rsidRPr="000540CE">
              <w:rPr>
                <w:rFonts w:ascii="Arial Narrow" w:hAnsi="Arial Narrow"/>
                <w:color w:val="000000"/>
                <w:sz w:val="20"/>
                <w:szCs w:val="20"/>
              </w:rPr>
              <w:t xml:space="preserve">platbu </w:t>
            </w:r>
            <w:del w:id="671" w:author="Autor">
              <w:r w:rsidRPr="000540CE">
                <w:rPr>
                  <w:rFonts w:ascii="Arial Narrow" w:hAnsi="Arial Narrow"/>
                  <w:color w:val="000000"/>
                  <w:sz w:val="20"/>
                  <w:szCs w:val="20"/>
                </w:rPr>
                <w:delText>-</w:delText>
              </w:r>
            </w:del>
            <w:ins w:id="672" w:author="Autor">
              <w:r w:rsidR="00A65887">
                <w:rPr>
                  <w:rFonts w:ascii="Arial Narrow" w:hAnsi="Arial Narrow"/>
                  <w:color w:val="000000"/>
                  <w:sz w:val="20"/>
                  <w:szCs w:val="20"/>
                </w:rPr>
                <w:t>–</w:t>
              </w:r>
            </w:ins>
            <w:r w:rsidRPr="000540CE">
              <w:rPr>
                <w:rFonts w:ascii="Arial Narrow" w:hAnsi="Arial Narrow"/>
                <w:color w:val="000000"/>
                <w:sz w:val="20"/>
                <w:szCs w:val="20"/>
              </w:rPr>
              <w:t xml:space="preserve"> poskytnutie zálohovej platby</w:t>
            </w:r>
          </w:p>
        </w:tc>
      </w:tr>
      <w:tr w:rsidR="003E7A8E" w:rsidRPr="00B5079A" w14:paraId="4FEADEFA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8D2377B" w14:textId="77777777" w:rsidR="003E7A8E" w:rsidRPr="00B5079A" w:rsidRDefault="003E7A8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53A7300A" w14:textId="77777777" w:rsidR="003E7A8E" w:rsidRPr="00B5079A" w:rsidRDefault="003E7A8E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>Administratívna</w:t>
            </w:r>
            <w:r w:rsidR="002E387D">
              <w:rPr>
                <w:rFonts w:ascii="Arial Narrow" w:hAnsi="Arial Narrow"/>
                <w:color w:val="000000"/>
                <w:sz w:val="20"/>
                <w:szCs w:val="20"/>
              </w:rPr>
              <w:t xml:space="preserve"> finančná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 xml:space="preserve"> kontrola</w:t>
            </w:r>
          </w:p>
        </w:tc>
      </w:tr>
      <w:tr w:rsidR="000540CE" w:rsidRPr="00B5079A" w14:paraId="3B22C880" w14:textId="77777777" w:rsidTr="0024400F">
        <w:trPr>
          <w:trHeight w:val="330"/>
        </w:trPr>
        <w:tc>
          <w:tcPr>
            <w:tcW w:w="9092" w:type="dxa"/>
            <w:gridSpan w:val="8"/>
            <w:shd w:val="clear" w:color="auto" w:fill="5F497A" w:themeFill="accent4" w:themeFillShade="BF"/>
            <w:vAlign w:val="center"/>
            <w:hideMark/>
          </w:tcPr>
          <w:p w14:paraId="0078F384" w14:textId="13995FB1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0540CE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</w:t>
            </w:r>
            <w:del w:id="673" w:author="Autor">
              <w:r w:rsidRPr="000540CE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 xml:space="preserve"> </w:delText>
              </w:r>
            </w:del>
            <w:ins w:id="674" w:author="Autor">
              <w:r w:rsidR="00A65887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 </w:t>
              </w:r>
            </w:ins>
            <w:r w:rsidRPr="000540CE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platbu </w:t>
            </w:r>
            <w:del w:id="675" w:author="Autor">
              <w:r w:rsidRPr="000540CE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-</w:delText>
              </w:r>
            </w:del>
            <w:ins w:id="676" w:author="Autor">
              <w:r w:rsidR="00A65887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–</w:t>
              </w:r>
            </w:ins>
            <w:r w:rsidRPr="000540CE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 poskytnutie zálohovej platby</w:t>
            </w:r>
          </w:p>
        </w:tc>
      </w:tr>
      <w:tr w:rsidR="004E4A29" w:rsidRPr="00B5079A" w14:paraId="47DDC5E3" w14:textId="77777777" w:rsidTr="00D52705">
        <w:trPr>
          <w:trHeight w:val="330"/>
        </w:trPr>
        <w:tc>
          <w:tcPr>
            <w:tcW w:w="861" w:type="dxa"/>
            <w:shd w:val="clear" w:color="auto" w:fill="5F497A" w:themeFill="accent4" w:themeFillShade="BF"/>
            <w:vAlign w:val="center"/>
            <w:hideMark/>
          </w:tcPr>
          <w:p w14:paraId="40729D29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1" w:type="dxa"/>
            <w:gridSpan w:val="3"/>
            <w:shd w:val="clear" w:color="auto" w:fill="5F497A" w:themeFill="accent4" w:themeFillShade="BF"/>
            <w:vAlign w:val="center"/>
            <w:hideMark/>
          </w:tcPr>
          <w:p w14:paraId="0803F7DA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7" w:type="dxa"/>
            <w:shd w:val="clear" w:color="auto" w:fill="5F497A" w:themeFill="accent4" w:themeFillShade="BF"/>
            <w:vAlign w:val="center"/>
            <w:hideMark/>
          </w:tcPr>
          <w:p w14:paraId="1B482463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14:paraId="39A8BAAA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3" w:type="dxa"/>
            <w:shd w:val="clear" w:color="auto" w:fill="5F497A" w:themeFill="accent4" w:themeFillShade="BF"/>
            <w:vAlign w:val="center"/>
            <w:hideMark/>
          </w:tcPr>
          <w:p w14:paraId="190DD74A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43" w:type="dxa"/>
            <w:shd w:val="clear" w:color="auto" w:fill="5F497A" w:themeFill="accent4" w:themeFillShade="BF"/>
            <w:vAlign w:val="center"/>
            <w:hideMark/>
          </w:tcPr>
          <w:p w14:paraId="4308E8F5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4E4A29" w:rsidRPr="0077337C" w14:paraId="0A8FB995" w14:textId="77777777" w:rsidTr="00D52705">
        <w:trPr>
          <w:trHeight w:val="300"/>
        </w:trPr>
        <w:tc>
          <w:tcPr>
            <w:tcW w:w="861" w:type="dxa"/>
            <w:shd w:val="clear" w:color="000000" w:fill="B1A0C7"/>
            <w:vAlign w:val="center"/>
            <w:hideMark/>
          </w:tcPr>
          <w:p w14:paraId="21FD68DD" w14:textId="77777777" w:rsidR="001456C1" w:rsidRPr="00267AF2" w:rsidRDefault="001456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67AF2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31" w:type="dxa"/>
            <w:gridSpan w:val="3"/>
            <w:shd w:val="clear" w:color="000000" w:fill="B1A0C7"/>
            <w:vAlign w:val="center"/>
            <w:hideMark/>
          </w:tcPr>
          <w:p w14:paraId="11ACA022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7" w:type="dxa"/>
            <w:shd w:val="clear" w:color="000000" w:fill="B1A0C7"/>
            <w:vAlign w:val="center"/>
            <w:hideMark/>
          </w:tcPr>
          <w:p w14:paraId="2687F485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48BC66AF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7EBC35A4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shd w:val="clear" w:color="000000" w:fill="B1A0C7"/>
            <w:vAlign w:val="center"/>
            <w:hideMark/>
          </w:tcPr>
          <w:p w14:paraId="1562CE44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:rsidRPr="0077337C" w14:paraId="2EB13DCC" w14:textId="77777777" w:rsidTr="0024400F">
        <w:trPr>
          <w:trHeight w:val="510"/>
        </w:trPr>
        <w:tc>
          <w:tcPr>
            <w:tcW w:w="861" w:type="dxa"/>
            <w:vAlign w:val="center"/>
            <w:hideMark/>
          </w:tcPr>
          <w:p w14:paraId="46CF496B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194061DE" w14:textId="1F71EEA7" w:rsidR="001456C1" w:rsidRPr="00285964" w:rsidRDefault="001456C1" w:rsidP="00D52705">
            <w:pPr>
              <w:pStyle w:val="Default"/>
            </w:pP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Sú údaje v</w:t>
            </w:r>
            <w:del w:id="677" w:author="Autor">
              <w:r w:rsidRPr="00D5270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ins w:id="678" w:author="Autor">
              <w:r w:rsidR="00A65887">
                <w:rPr>
                  <w:rFonts w:ascii="Times New Roman" w:hAnsi="Times New Roman" w:cs="Times New Roman"/>
                  <w:sz w:val="20"/>
                  <w:szCs w:val="20"/>
                </w:rPr>
                <w:t> </w:t>
              </w:r>
            </w:ins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ŽoP predloženej cez verejný portál identické s</w:t>
            </w:r>
            <w:del w:id="679" w:author="Autor">
              <w:r w:rsidRPr="00D5270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ins w:id="680" w:author="Autor">
              <w:r w:rsidR="00A65887">
                <w:rPr>
                  <w:rFonts w:ascii="Times New Roman" w:hAnsi="Times New Roman" w:cs="Times New Roman"/>
                  <w:sz w:val="20"/>
                  <w:szCs w:val="20"/>
                </w:rPr>
                <w:t> </w:t>
              </w:r>
            </w:ins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údajmi, ktoré sú uvedené v</w:t>
            </w:r>
            <w:del w:id="681" w:author="Autor">
              <w:r w:rsidRPr="00D5270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ins w:id="682" w:author="Autor">
              <w:r w:rsidR="00A65887">
                <w:rPr>
                  <w:rFonts w:ascii="Times New Roman" w:hAnsi="Times New Roman" w:cs="Times New Roman"/>
                  <w:sz w:val="20"/>
                  <w:szCs w:val="20"/>
                </w:rPr>
                <w:t> </w:t>
              </w:r>
            </w:ins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tlačenej verzii ŽoP</w:t>
            </w:r>
            <w:r w:rsidR="00503240"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del w:id="683" w:author="Autor">
              <w:r w:rsidR="00503240" w:rsidRPr="0077337C">
                <w:rPr>
                  <w:sz w:val="20"/>
                  <w:szCs w:val="20"/>
                </w:rPr>
                <w:delText xml:space="preserve">(Platí do doby plnej elektronizácie a predkladania cez ITMS2014+. </w:delText>
              </w:r>
            </w:del>
            <w:ins w:id="684" w:author="Autor">
              <w:r w:rsidR="00503240" w:rsidRPr="0024400F">
                <w:rPr>
                  <w:rFonts w:ascii="Times New Roman" w:hAnsi="Times New Roman"/>
                  <w:sz w:val="20"/>
                </w:rPr>
                <w:t>(</w:t>
              </w:r>
              <w:r w:rsidR="00A65887">
                <w:rPr>
                  <w:sz w:val="20"/>
                  <w:szCs w:val="20"/>
                </w:rPr>
                <w:t> </w:t>
              </w:r>
            </w:ins>
            <w:r w:rsidR="00E83484" w:rsidRPr="00582722">
              <w:rPr>
                <w:rFonts w:ascii="Times New Roman" w:hAnsi="Times New Roman"/>
                <w:sz w:val="20"/>
                <w:rPrChange w:id="685" w:author="Autor">
                  <w:rPr>
                    <w:sz w:val="20"/>
                  </w:rPr>
                </w:rPrChange>
              </w:rPr>
              <w:t>V</w:t>
            </w:r>
            <w:del w:id="686" w:author="Autor">
              <w:r w:rsidR="00503240" w:rsidRPr="0077337C">
                <w:rPr>
                  <w:sz w:val="20"/>
                  <w:szCs w:val="20"/>
                </w:rPr>
                <w:delText xml:space="preserve"> </w:delText>
              </w:r>
            </w:del>
            <w:ins w:id="687" w:author="Autor">
              <w:r w:rsidR="00A65887">
                <w:rPr>
                  <w:rFonts w:ascii="Times New Roman" w:hAnsi="Times New Roman"/>
                  <w:sz w:val="20"/>
                </w:rPr>
                <w:t> </w:t>
              </w:r>
            </w:ins>
            <w:r w:rsidR="00E83484" w:rsidRPr="00582722">
              <w:rPr>
                <w:rFonts w:ascii="Times New Roman" w:hAnsi="Times New Roman"/>
                <w:sz w:val="20"/>
                <w:rPrChange w:id="688" w:author="Autor">
                  <w:rPr>
                    <w:sz w:val="20"/>
                  </w:rPr>
                </w:rPrChange>
              </w:rPr>
              <w:t xml:space="preserve">prípade, ak sa ŽoP </w:t>
            </w:r>
            <w:del w:id="689" w:author="Autor">
              <w:r w:rsidR="00503240" w:rsidRPr="0077337C">
                <w:rPr>
                  <w:sz w:val="20"/>
                  <w:szCs w:val="20"/>
                </w:rPr>
                <w:delText>nepredkladá</w:delText>
              </w:r>
            </w:del>
            <w:ins w:id="690" w:author="Autor">
              <w:r w:rsidR="00E83484" w:rsidRPr="00D527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predkladá </w:t>
              </w:r>
              <w:r w:rsidR="00E83484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prostredníctvom elektronického podania priamo</w:t>
              </w:r>
            </w:ins>
            <w:r w:rsidR="00E83484" w:rsidRPr="00582722">
              <w:rPr>
                <w:rFonts w:ascii="Times New Roman" w:hAnsi="Times New Roman"/>
                <w:sz w:val="20"/>
                <w:rPrChange w:id="691" w:author="Autor">
                  <w:rPr>
                    <w:sz w:val="20"/>
                  </w:rPr>
                </w:rPrChange>
              </w:rPr>
              <w:t xml:space="preserve"> cez verejný portál ITMS 2014+, túto skutočnosť RO nekontroluje.)</w:t>
            </w:r>
            <w:del w:id="692" w:author="Autor">
              <w:r w:rsidR="00503240" w:rsidRPr="0077337C">
                <w:rPr>
                  <w:sz w:val="20"/>
                  <w:szCs w:val="20"/>
                </w:rPr>
                <w:delText xml:space="preserve"> </w:delText>
              </w:r>
            </w:del>
          </w:p>
        </w:tc>
        <w:tc>
          <w:tcPr>
            <w:tcW w:w="577" w:type="dxa"/>
            <w:vAlign w:val="center"/>
            <w:hideMark/>
          </w:tcPr>
          <w:p w14:paraId="55F74CE0" w14:textId="77777777" w:rsidR="001456C1" w:rsidRPr="00267AF2" w:rsidRDefault="001456C1">
            <w:pPr>
              <w:rPr>
                <w:color w:val="000000"/>
                <w:sz w:val="20"/>
                <w:szCs w:val="20"/>
              </w:rPr>
            </w:pPr>
            <w:r w:rsidRPr="00267AF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B4D154E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737025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04619582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03BE22C2" w14:textId="77777777" w:rsidTr="0024400F">
        <w:trPr>
          <w:trHeight w:val="300"/>
        </w:trPr>
        <w:tc>
          <w:tcPr>
            <w:tcW w:w="861" w:type="dxa"/>
            <w:vAlign w:val="center"/>
            <w:hideMark/>
          </w:tcPr>
          <w:p w14:paraId="609C7CF8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6E732955" w14:textId="096429C0" w:rsidR="001456C1" w:rsidRPr="0077337C" w:rsidRDefault="001456C1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Je identifikácia prijímateľa/partnera a</w:t>
            </w:r>
            <w:del w:id="693" w:author="Autor">
              <w:r w:rsidRPr="0077337C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694" w:author="Autor">
              <w:r w:rsidR="00A65887">
                <w:rPr>
                  <w:color w:val="000000"/>
                  <w:sz w:val="20"/>
                  <w:szCs w:val="20"/>
                  <w:lang w:eastAsia="en-US"/>
                </w:rPr>
                <w:t> </w:t>
              </w:r>
            </w:ins>
            <w:r w:rsidRPr="0077337C">
              <w:rPr>
                <w:color w:val="000000"/>
                <w:sz w:val="20"/>
                <w:szCs w:val="20"/>
                <w:lang w:eastAsia="en-US"/>
              </w:rPr>
              <w:t>projektu zhodná s</w:t>
            </w:r>
            <w:del w:id="695" w:author="Autor">
              <w:r w:rsidRPr="0077337C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696" w:author="Autor">
              <w:r w:rsidR="00A65887">
                <w:rPr>
                  <w:color w:val="000000"/>
                  <w:sz w:val="20"/>
                  <w:szCs w:val="20"/>
                  <w:lang w:eastAsia="en-US"/>
                </w:rPr>
                <w:t> </w:t>
              </w:r>
            </w:ins>
            <w:r w:rsidRPr="0077337C">
              <w:rPr>
                <w:color w:val="000000"/>
                <w:sz w:val="20"/>
                <w:szCs w:val="20"/>
                <w:lang w:eastAsia="en-US"/>
              </w:rPr>
              <w:t>údajmi v</w:t>
            </w:r>
            <w:del w:id="697" w:author="Autor">
              <w:r w:rsidRPr="0077337C">
                <w:rPr>
                  <w:color w:val="000000"/>
                  <w:sz w:val="20"/>
                  <w:szCs w:val="20"/>
                </w:rPr>
                <w:delText xml:space="preserve"> zmluve</w:delText>
              </w:r>
            </w:del>
            <w:ins w:id="698" w:author="Autor">
              <w:r w:rsidR="00B1112A">
                <w:rPr>
                  <w:color w:val="000000"/>
                  <w:sz w:val="20"/>
                  <w:szCs w:val="20"/>
                  <w:lang w:eastAsia="en-US"/>
                </w:rPr>
                <w:t> </w:t>
              </w:r>
              <w:r w:rsidR="00A5426A">
                <w:rPr>
                  <w:color w:val="000000"/>
                  <w:sz w:val="20"/>
                  <w:szCs w:val="20"/>
                  <w:lang w:eastAsia="en-US"/>
                </w:rPr>
                <w:t>Zmluv</w: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t>e</w:t>
              </w:r>
              <w:r w:rsidR="00B1112A">
                <w:rPr>
                  <w:color w:val="000000"/>
                  <w:sz w:val="20"/>
                  <w:szCs w:val="20"/>
                  <w:lang w:eastAsia="en-US"/>
                </w:rPr>
                <w:t xml:space="preserve"> o NFP</w:t>
              </w:r>
            </w:ins>
            <w:r w:rsidRPr="0077337C">
              <w:rPr>
                <w:color w:val="000000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577" w:type="dxa"/>
            <w:vAlign w:val="center"/>
            <w:hideMark/>
          </w:tcPr>
          <w:p w14:paraId="530589A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67EBB8A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6ED57E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2A5115CD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14:paraId="05D7CAF7" w14:textId="77777777" w:rsidTr="0024400F">
        <w:trPr>
          <w:trHeight w:val="510"/>
        </w:trPr>
        <w:tc>
          <w:tcPr>
            <w:tcW w:w="861" w:type="dxa"/>
            <w:vAlign w:val="center"/>
            <w:hideMark/>
          </w:tcPr>
          <w:p w14:paraId="30481251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57F37CD9" w14:textId="0BCA6AE2" w:rsidR="001456C1" w:rsidRPr="0077337C" w:rsidRDefault="001456C1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Je identifikačný údaj banky a</w:t>
            </w:r>
            <w:del w:id="699" w:author="Autor">
              <w:r w:rsidRPr="0077337C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700" w:author="Autor">
              <w:r w:rsidR="00A65887">
                <w:rPr>
                  <w:color w:val="000000"/>
                  <w:sz w:val="20"/>
                  <w:szCs w:val="20"/>
                  <w:lang w:eastAsia="en-US"/>
                </w:rPr>
                <w:t> </w:t>
              </w:r>
            </w:ins>
            <w:r w:rsidRPr="0077337C">
              <w:rPr>
                <w:color w:val="000000"/>
                <w:sz w:val="20"/>
                <w:szCs w:val="20"/>
                <w:lang w:eastAsia="en-US"/>
              </w:rPr>
              <w:t>číslo účtu vo forme IBAN zhodný s</w:t>
            </w:r>
            <w:del w:id="701" w:author="Autor">
              <w:r w:rsidRPr="0077337C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702" w:author="Autor">
              <w:r w:rsidR="00A65887">
                <w:rPr>
                  <w:color w:val="000000"/>
                  <w:sz w:val="20"/>
                  <w:szCs w:val="20"/>
                  <w:lang w:eastAsia="en-US"/>
                </w:rPr>
                <w:t> </w:t>
              </w:r>
            </w:ins>
            <w:r w:rsidRPr="0077337C">
              <w:rPr>
                <w:color w:val="000000"/>
                <w:sz w:val="20"/>
                <w:szCs w:val="20"/>
                <w:lang w:eastAsia="en-US"/>
              </w:rPr>
              <w:t>údajmi v</w:t>
            </w:r>
            <w:del w:id="703" w:author="Autor">
              <w:r w:rsidRPr="0077337C">
                <w:rPr>
                  <w:color w:val="000000"/>
                  <w:sz w:val="20"/>
                  <w:szCs w:val="20"/>
                </w:rPr>
                <w:delText xml:space="preserve"> zmluve</w:delText>
              </w:r>
            </w:del>
            <w:ins w:id="704" w:author="Autor">
              <w:r w:rsidR="00A65887">
                <w:rPr>
                  <w:color w:val="000000"/>
                  <w:sz w:val="20"/>
                  <w:szCs w:val="20"/>
                  <w:lang w:eastAsia="en-US"/>
                </w:rPr>
                <w:t> </w:t>
              </w:r>
              <w:r w:rsidR="00A5426A">
                <w:rPr>
                  <w:color w:val="000000"/>
                  <w:sz w:val="20"/>
                  <w:szCs w:val="20"/>
                  <w:lang w:eastAsia="en-US"/>
                </w:rPr>
                <w:t>Zmluv</w: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t xml:space="preserve">e </w:t>
              </w:r>
              <w:r w:rsidR="00B1112A">
                <w:rPr>
                  <w:color w:val="000000"/>
                  <w:sz w:val="20"/>
                  <w:szCs w:val="20"/>
                  <w:lang w:eastAsia="en-US"/>
                </w:rPr>
                <w:t>o NFP</w:t>
              </w:r>
            </w:ins>
            <w:r w:rsidR="00B1112A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v</w:t>
            </w:r>
            <w:del w:id="705" w:author="Autor">
              <w:r w:rsidRPr="0077337C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706" w:author="Autor">
              <w:r w:rsidR="00A65887">
                <w:rPr>
                  <w:color w:val="000000"/>
                  <w:sz w:val="20"/>
                  <w:szCs w:val="20"/>
                  <w:lang w:eastAsia="en-US"/>
                </w:rPr>
                <w:t> </w:t>
              </w:r>
            </w:ins>
            <w:r w:rsidRPr="0077337C">
              <w:rPr>
                <w:color w:val="000000"/>
                <w:sz w:val="20"/>
                <w:szCs w:val="20"/>
                <w:lang w:eastAsia="en-US"/>
              </w:rPr>
              <w:t>platnom znení?</w:t>
            </w:r>
          </w:p>
        </w:tc>
        <w:tc>
          <w:tcPr>
            <w:tcW w:w="577" w:type="dxa"/>
            <w:vAlign w:val="center"/>
            <w:hideMark/>
          </w:tcPr>
          <w:p w14:paraId="33097F5A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E67767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23873BF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3ABD28EC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14:paraId="4E8FEDC7" w14:textId="77777777" w:rsidTr="0024400F">
        <w:trPr>
          <w:trHeight w:val="510"/>
        </w:trPr>
        <w:tc>
          <w:tcPr>
            <w:tcW w:w="861" w:type="dxa"/>
            <w:vAlign w:val="center"/>
            <w:hideMark/>
          </w:tcPr>
          <w:p w14:paraId="4292286B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7C255DAB" w14:textId="01758CF1" w:rsidR="001456C1" w:rsidRPr="00582722" w:rsidRDefault="001456C1" w:rsidP="00E83484">
            <w:pPr>
              <w:pStyle w:val="Default"/>
              <w:rPr>
                <w:rFonts w:ascii="Times New Roman" w:hAnsi="Times New Roman"/>
                <w:sz w:val="20"/>
                <w:rPrChange w:id="707" w:author="Autor">
                  <w:rPr/>
                </w:rPrChange>
              </w:rPr>
            </w:pP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Je ŽoP spracovaná na predpísanom formulári, vyplnená vo všetkých povinných poliach v</w:t>
            </w:r>
            <w:del w:id="708" w:author="Autor">
              <w:r w:rsidRPr="00D5270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ins w:id="709" w:author="Autor">
              <w:r w:rsidR="00A65887">
                <w:rPr>
                  <w:rFonts w:ascii="Times New Roman" w:hAnsi="Times New Roman" w:cs="Times New Roman"/>
                  <w:sz w:val="20"/>
                  <w:szCs w:val="20"/>
                </w:rPr>
                <w:t> </w:t>
              </w:r>
            </w:ins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súlade s</w:t>
            </w:r>
            <w:del w:id="710" w:author="Autor">
              <w:r w:rsidRPr="00D5270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ins w:id="711" w:author="Autor">
              <w:r w:rsidR="00A65887">
                <w:rPr>
                  <w:rFonts w:ascii="Times New Roman" w:hAnsi="Times New Roman" w:cs="Times New Roman"/>
                  <w:sz w:val="20"/>
                  <w:szCs w:val="20"/>
                </w:rPr>
                <w:t> </w:t>
              </w:r>
            </w:ins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platnými pokynmi k</w:t>
            </w:r>
            <w:del w:id="712" w:author="Autor">
              <w:r w:rsidRPr="00D5270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ins w:id="713" w:author="Autor">
              <w:r w:rsidR="00A65887">
                <w:rPr>
                  <w:rFonts w:ascii="Times New Roman" w:hAnsi="Times New Roman" w:cs="Times New Roman"/>
                  <w:sz w:val="20"/>
                  <w:szCs w:val="20"/>
                </w:rPr>
                <w:t> </w:t>
              </w:r>
            </w:ins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vypĺňaniu ŽoP</w:t>
            </w:r>
            <w:r w:rsidR="00503240"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del w:id="714" w:author="Autor">
              <w:r w:rsidR="00503240" w:rsidRPr="0077337C">
                <w:rPr>
                  <w:sz w:val="20"/>
                  <w:szCs w:val="20"/>
                </w:rPr>
                <w:delText xml:space="preserve">(Platí do doby plnej elektronizácie a predkladania cez ITMS2014+.) </w:delText>
              </w:r>
            </w:del>
            <w:ins w:id="715" w:author="Autor">
              <w:r w:rsidR="00A65887">
                <w:rPr>
                  <w:sz w:val="20"/>
                  <w:szCs w:val="20"/>
                </w:rPr>
                <w:t> </w:t>
              </w:r>
            </w:ins>
          </w:p>
        </w:tc>
        <w:tc>
          <w:tcPr>
            <w:tcW w:w="577" w:type="dxa"/>
            <w:vAlign w:val="center"/>
            <w:hideMark/>
          </w:tcPr>
          <w:p w14:paraId="4087704B" w14:textId="77777777" w:rsidR="001456C1" w:rsidRPr="00267AF2" w:rsidRDefault="001456C1">
            <w:pPr>
              <w:rPr>
                <w:color w:val="000000"/>
                <w:sz w:val="20"/>
                <w:szCs w:val="20"/>
              </w:rPr>
            </w:pPr>
            <w:r w:rsidRPr="00267AF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6EBBACC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C69FDE0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493D4514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6800FE1A" w14:textId="77777777" w:rsidTr="0024400F">
        <w:trPr>
          <w:trHeight w:val="510"/>
        </w:trPr>
        <w:tc>
          <w:tcPr>
            <w:tcW w:w="861" w:type="dxa"/>
            <w:vAlign w:val="center"/>
            <w:hideMark/>
          </w:tcPr>
          <w:p w14:paraId="02A1B926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11488FB8" w14:textId="2AD3E158" w:rsidR="001456C1" w:rsidRPr="0077337C" w:rsidRDefault="001456C1" w:rsidP="00B1112A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Nárokuje si prijímateľ výšku zálohovej platby v</w:t>
            </w:r>
            <w:del w:id="716" w:author="Autor">
              <w:r w:rsidRPr="0077337C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717" w:author="Autor">
              <w:r w:rsidR="00A65887">
                <w:rPr>
                  <w:color w:val="000000"/>
                  <w:sz w:val="20"/>
                  <w:szCs w:val="20"/>
                  <w:lang w:eastAsia="en-US"/>
                </w:rPr>
                <w:t> </w:t>
              </w:r>
            </w:ins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zmysle podmienok stanovených </w:t>
            </w:r>
            <w:del w:id="718" w:author="Autor">
              <w:r w:rsidRPr="0077337C">
                <w:rPr>
                  <w:color w:val="000000"/>
                  <w:sz w:val="20"/>
                  <w:szCs w:val="20"/>
                </w:rPr>
                <w:delText>zmluvou</w:delText>
              </w:r>
            </w:del>
            <w:ins w:id="719" w:author="Autor">
              <w:r w:rsidR="00A5426A">
                <w:rPr>
                  <w:color w:val="000000"/>
                  <w:sz w:val="20"/>
                  <w:szCs w:val="20"/>
                  <w:lang w:eastAsia="en-US"/>
                </w:rPr>
                <w:t>Zmluv</w: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t>ou</w:t>
              </w:r>
            </w:ins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o</w:t>
            </w:r>
            <w:del w:id="720" w:author="Autor">
              <w:r w:rsidRPr="0077337C">
                <w:rPr>
                  <w:color w:val="000000"/>
                  <w:sz w:val="20"/>
                  <w:szCs w:val="20"/>
                </w:rPr>
                <w:delText xml:space="preserve"> poskytnutí</w:delText>
              </w:r>
            </w:del>
            <w:ins w:id="721" w:author="Autor">
              <w:r w:rsidR="00A65887">
                <w:rPr>
                  <w:color w:val="000000"/>
                  <w:sz w:val="20"/>
                  <w:szCs w:val="20"/>
                  <w:lang w:eastAsia="en-US"/>
                </w:rPr>
                <w:t> </w:t>
              </w:r>
            </w:ins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NFP? </w:t>
            </w:r>
          </w:p>
        </w:tc>
        <w:tc>
          <w:tcPr>
            <w:tcW w:w="577" w:type="dxa"/>
            <w:vAlign w:val="center"/>
            <w:hideMark/>
          </w:tcPr>
          <w:p w14:paraId="27BE401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8AC9BD3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0E2CAB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378798E3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2821E5A5" w14:textId="77777777" w:rsidTr="0024400F">
        <w:trPr>
          <w:trHeight w:val="411"/>
        </w:trPr>
        <w:tc>
          <w:tcPr>
            <w:tcW w:w="861" w:type="dxa"/>
            <w:vAlign w:val="center"/>
            <w:hideMark/>
          </w:tcPr>
          <w:p w14:paraId="092109C9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lastRenderedPageBreak/>
              <w:t>1.6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53810B6E" w14:textId="6FE46477" w:rsidR="001456C1" w:rsidRPr="0077337C" w:rsidRDefault="001456C1" w:rsidP="00FE54D3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Bola vykonaná, alebo sa vykonáva v</w:t>
            </w:r>
            <w:del w:id="722" w:author="Autor">
              <w:r w:rsidRPr="0077337C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723" w:author="Autor">
              <w:r w:rsidR="00A65887">
                <w:rPr>
                  <w:color w:val="000000"/>
                  <w:sz w:val="20"/>
                  <w:szCs w:val="20"/>
                  <w:lang w:eastAsia="en-US"/>
                </w:rPr>
                <w:t> </w:t>
              </w:r>
            </w:ins>
            <w:r w:rsidRPr="0077337C">
              <w:rPr>
                <w:color w:val="000000"/>
                <w:sz w:val="20"/>
                <w:szCs w:val="20"/>
                <w:lang w:eastAsia="en-US"/>
              </w:rPr>
              <w:t>súvislosti s</w:t>
            </w:r>
            <w:del w:id="724" w:author="Autor">
              <w:r w:rsidRPr="0077337C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725" w:author="Autor">
              <w:r w:rsidR="00A65887">
                <w:rPr>
                  <w:color w:val="000000"/>
                  <w:sz w:val="20"/>
                  <w:szCs w:val="20"/>
                  <w:lang w:eastAsia="en-US"/>
                </w:rPr>
                <w:t> </w:t>
              </w:r>
            </w:ins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predloženou ŽoP </w:t>
            </w:r>
            <w:r w:rsidR="00230B5A" w:rsidRPr="0077337C">
              <w:rPr>
                <w:color w:val="000000"/>
                <w:sz w:val="20"/>
                <w:szCs w:val="20"/>
                <w:lang w:eastAsia="en-US"/>
              </w:rPr>
              <w:t xml:space="preserve"> základná</w:t>
            </w:r>
            <w:r w:rsidR="001A14F5" w:rsidRPr="0077337C">
              <w:rPr>
                <w:color w:val="000000"/>
                <w:sz w:val="20"/>
                <w:szCs w:val="20"/>
                <w:lang w:eastAsia="en-US"/>
              </w:rPr>
              <w:t xml:space="preserve"> finančná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 kontrola podľa §</w:t>
            </w:r>
            <w:r w:rsidR="001A14F5" w:rsidRPr="0077337C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230B5A" w:rsidRPr="0077337C">
              <w:rPr>
                <w:color w:val="000000"/>
                <w:sz w:val="20"/>
                <w:szCs w:val="20"/>
                <w:lang w:eastAsia="en-US"/>
              </w:rPr>
              <w:t>7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zákona č.</w:t>
            </w:r>
            <w:r w:rsidR="00230B5A" w:rsidRPr="0077337C">
              <w:rPr>
                <w:color w:val="000000"/>
                <w:sz w:val="20"/>
                <w:szCs w:val="20"/>
                <w:lang w:eastAsia="en-US"/>
              </w:rPr>
              <w:t xml:space="preserve"> 357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/20</w:t>
            </w:r>
            <w:r w:rsidR="002E387D" w:rsidRPr="0077337C">
              <w:rPr>
                <w:color w:val="000000"/>
                <w:sz w:val="20"/>
                <w:szCs w:val="20"/>
                <w:lang w:eastAsia="en-US"/>
              </w:rPr>
              <w:t>15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Z. z. o</w:t>
            </w:r>
            <w:del w:id="726" w:author="Autor">
              <w:r w:rsidRPr="0077337C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727" w:author="Autor">
              <w:r w:rsidR="00A65887">
                <w:rPr>
                  <w:color w:val="000000"/>
                  <w:sz w:val="20"/>
                  <w:szCs w:val="20"/>
                  <w:lang w:eastAsia="en-US"/>
                </w:rPr>
                <w:t> </w:t>
              </w:r>
            </w:ins>
            <w:r w:rsidRPr="0077337C">
              <w:rPr>
                <w:color w:val="000000"/>
                <w:sz w:val="20"/>
                <w:szCs w:val="20"/>
                <w:lang w:eastAsia="en-US"/>
              </w:rPr>
              <w:t>finančnej kontrole a</w:t>
            </w:r>
            <w:del w:id="728" w:author="Autor">
              <w:r w:rsidRPr="0077337C">
                <w:rPr>
                  <w:color w:val="000000"/>
                  <w:sz w:val="20"/>
                  <w:szCs w:val="20"/>
                </w:rPr>
                <w:delText xml:space="preserve">  </w:delText>
              </w:r>
            </w:del>
            <w:ins w:id="729" w:author="Autor">
              <w:r w:rsidR="00A65887">
                <w:rPr>
                  <w:color w:val="000000"/>
                  <w:sz w:val="20"/>
                  <w:szCs w:val="20"/>
                  <w:lang w:eastAsia="en-US"/>
                </w:rPr>
                <w:t> </w:t>
              </w:r>
            </w:ins>
            <w:r w:rsidRPr="0077337C">
              <w:rPr>
                <w:color w:val="000000"/>
                <w:sz w:val="20"/>
                <w:szCs w:val="20"/>
                <w:lang w:eastAsia="en-US"/>
              </w:rPr>
              <w:t>audite a</w:t>
            </w:r>
            <w:del w:id="730" w:author="Autor">
              <w:r w:rsidRPr="0077337C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731" w:author="Autor">
              <w:r w:rsidR="00A65887">
                <w:rPr>
                  <w:color w:val="000000"/>
                  <w:sz w:val="20"/>
                  <w:szCs w:val="20"/>
                  <w:lang w:eastAsia="en-US"/>
                </w:rPr>
                <w:t> </w:t>
              </w:r>
            </w:ins>
            <w:r w:rsidRPr="0077337C">
              <w:rPr>
                <w:color w:val="000000"/>
                <w:sz w:val="20"/>
                <w:szCs w:val="20"/>
                <w:lang w:eastAsia="en-US"/>
              </w:rPr>
              <w:t>o</w:t>
            </w:r>
            <w:del w:id="732" w:author="Autor">
              <w:r w:rsidRPr="0077337C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733" w:author="Autor">
              <w:r w:rsidR="00A65887">
                <w:rPr>
                  <w:color w:val="000000"/>
                  <w:sz w:val="20"/>
                  <w:szCs w:val="20"/>
                  <w:lang w:eastAsia="en-US"/>
                </w:rPr>
                <w:t> </w:t>
              </w:r>
            </w:ins>
            <w:r w:rsidRPr="0077337C">
              <w:rPr>
                <w:color w:val="000000"/>
                <w:sz w:val="20"/>
                <w:szCs w:val="20"/>
                <w:lang w:eastAsia="en-US"/>
              </w:rPr>
              <w:t>zmene a</w:t>
            </w:r>
            <w:del w:id="734" w:author="Autor">
              <w:r w:rsidRPr="0077337C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735" w:author="Autor">
              <w:r w:rsidR="00A65887">
                <w:rPr>
                  <w:color w:val="000000"/>
                  <w:sz w:val="20"/>
                  <w:szCs w:val="20"/>
                  <w:lang w:eastAsia="en-US"/>
                </w:rPr>
                <w:t> </w:t>
              </w:r>
            </w:ins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doplnení niektorých zákonov ? </w:t>
            </w:r>
            <w:del w:id="736" w:author="Autor">
              <w:r w:rsidRPr="0077337C">
                <w:rPr>
                  <w:color w:val="000000"/>
                  <w:sz w:val="20"/>
                  <w:szCs w:val="20"/>
                </w:rPr>
                <w:delText xml:space="preserve">Pozn. RO je povinný vykonať </w:delText>
              </w:r>
              <w:r w:rsidR="002E387D" w:rsidRPr="0077337C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="00230B5A" w:rsidRPr="0077337C">
                <w:rPr>
                  <w:color w:val="000000"/>
                  <w:sz w:val="20"/>
                  <w:szCs w:val="20"/>
                </w:rPr>
                <w:delText xml:space="preserve"> základnú</w:delText>
              </w:r>
              <w:r w:rsidRPr="0077337C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="001A14F5" w:rsidRPr="0077337C">
                <w:rPr>
                  <w:color w:val="000000"/>
                  <w:sz w:val="20"/>
                  <w:szCs w:val="20"/>
                </w:rPr>
                <w:delText xml:space="preserve">finančnú </w:delText>
              </w:r>
              <w:r w:rsidRPr="0077337C">
                <w:rPr>
                  <w:color w:val="000000"/>
                  <w:sz w:val="20"/>
                  <w:szCs w:val="20"/>
                </w:rPr>
                <w:delText xml:space="preserve"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delText>
              </w:r>
              <w:r w:rsidR="00055115" w:rsidRPr="0077337C">
                <w:rPr>
                  <w:color w:val="000000"/>
                  <w:sz w:val="20"/>
                  <w:szCs w:val="20"/>
                </w:rPr>
                <w:delText xml:space="preserve">6 ods. </w:delText>
              </w:r>
              <w:r w:rsidR="007E1726" w:rsidRPr="0077337C">
                <w:rPr>
                  <w:color w:val="000000"/>
                  <w:sz w:val="20"/>
                  <w:szCs w:val="20"/>
                </w:rPr>
                <w:delText>4</w:delText>
              </w:r>
              <w:r w:rsidRPr="0077337C">
                <w:rPr>
                  <w:color w:val="000000"/>
                  <w:sz w:val="20"/>
                  <w:szCs w:val="20"/>
                </w:rPr>
                <w:delText xml:space="preserve">  v závislosti od rozsahu skutočností, ktoré má daná osoba kontrolovať v zmysle svojho pracovného zaradenia.   </w:delText>
              </w:r>
            </w:del>
            <w:ins w:id="737" w:author="Autor">
              <w:r w:rsidR="00A65887">
                <w:rPr>
                  <w:color w:val="000000"/>
                  <w:sz w:val="20"/>
                  <w:szCs w:val="20"/>
                </w:rPr>
                <w:t>      </w:t>
              </w:r>
            </w:ins>
          </w:p>
        </w:tc>
        <w:tc>
          <w:tcPr>
            <w:tcW w:w="577" w:type="dxa"/>
            <w:vAlign w:val="center"/>
            <w:hideMark/>
          </w:tcPr>
          <w:p w14:paraId="18A069A2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D012A3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0BC7870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296523FA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7369AA53" w14:textId="77777777" w:rsidTr="00582722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738" w:author="Autor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698"/>
          <w:trPrChange w:id="739" w:author="Autor">
            <w:trPr>
              <w:trHeight w:val="510"/>
            </w:trPr>
          </w:trPrChange>
        </w:trPr>
        <w:tc>
          <w:tcPr>
            <w:tcW w:w="861" w:type="dxa"/>
            <w:vAlign w:val="center"/>
            <w:hideMark/>
            <w:tcPrChange w:id="740" w:author="Autor">
              <w:tcPr>
                <w:tcW w:w="861" w:type="dxa"/>
                <w:vAlign w:val="center"/>
                <w:hideMark/>
              </w:tcPr>
            </w:tcPrChange>
          </w:tcPr>
          <w:p w14:paraId="3773AAC8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5231" w:type="dxa"/>
            <w:gridSpan w:val="3"/>
            <w:vAlign w:val="center"/>
            <w:hideMark/>
            <w:tcPrChange w:id="741" w:author="Autor">
              <w:tcPr>
                <w:tcW w:w="5231" w:type="dxa"/>
                <w:gridSpan w:val="3"/>
                <w:vAlign w:val="center"/>
                <w:hideMark/>
              </w:tcPr>
            </w:tcPrChange>
          </w:tcPr>
          <w:p w14:paraId="27EF2AA2" w14:textId="77777777" w:rsidR="00503240" w:rsidRPr="0077337C" w:rsidRDefault="001456C1" w:rsidP="00503240">
            <w:pPr>
              <w:pStyle w:val="Default"/>
              <w:rPr>
                <w:del w:id="742" w:author="Autor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582722">
              <w:rPr>
                <w:sz w:val="20"/>
                <w:rPrChange w:id="743" w:author="Autor">
                  <w:rPr>
                    <w:rFonts w:ascii="Times New Roman" w:hAnsi="Times New Roman"/>
                    <w:sz w:val="20"/>
                  </w:rPr>
                </w:rPrChange>
              </w:rPr>
              <w:t>Je ŽoP podpísaná štatutárnym orgánom prijímateľa alebo ním poverenou osobou</w:t>
            </w:r>
            <w:r w:rsidR="00503240" w:rsidRPr="00582722">
              <w:rPr>
                <w:sz w:val="20"/>
                <w:rPrChange w:id="744" w:author="Autor">
                  <w:rPr>
                    <w:rFonts w:ascii="Times New Roman" w:hAnsi="Times New Roman"/>
                    <w:sz w:val="20"/>
                  </w:rPr>
                </w:rPrChange>
              </w:rPr>
              <w:t xml:space="preserve">? </w:t>
            </w:r>
            <w:del w:id="745" w:author="Autor">
              <w:r w:rsidR="00503240" w:rsidRPr="00267AF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(</w:delText>
              </w:r>
              <w:r w:rsidR="00503240" w:rsidRPr="0077337C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Platí do doby plnej elektronizácie a predkladania cez ITMS2014+.) </w:delText>
              </w:r>
            </w:del>
          </w:p>
          <w:p w14:paraId="6B6B8B34" w14:textId="1D435701" w:rsidR="001456C1" w:rsidRPr="0077337C" w:rsidRDefault="001456C1" w:rsidP="00E83484">
            <w:pPr>
              <w:rPr>
                <w:color w:val="000000"/>
                <w:sz w:val="20"/>
                <w:szCs w:val="20"/>
              </w:rPr>
            </w:pPr>
            <w:del w:id="746" w:author="Autor">
              <w:r w:rsidRPr="0077337C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747" w:author="Autor">
              <w:r w:rsidR="00A65887">
                <w:rPr>
                  <w:sz w:val="20"/>
                  <w:szCs w:val="20"/>
                </w:rPr>
                <w:t> </w:t>
              </w:r>
            </w:ins>
          </w:p>
        </w:tc>
        <w:tc>
          <w:tcPr>
            <w:tcW w:w="577" w:type="dxa"/>
            <w:vAlign w:val="center"/>
            <w:hideMark/>
            <w:tcPrChange w:id="748" w:author="Autor">
              <w:tcPr>
                <w:tcW w:w="577" w:type="dxa"/>
                <w:vAlign w:val="center"/>
                <w:hideMark/>
              </w:tcPr>
            </w:tcPrChange>
          </w:tcPr>
          <w:p w14:paraId="17C82DD9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749" w:author="Autor">
              <w:tcPr>
                <w:tcW w:w="567" w:type="dxa"/>
                <w:vAlign w:val="center"/>
                <w:hideMark/>
              </w:tcPr>
            </w:tcPrChange>
          </w:tcPr>
          <w:p w14:paraId="75939D4B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  <w:tcPrChange w:id="750" w:author="Autor">
              <w:tcPr>
                <w:tcW w:w="713" w:type="dxa"/>
                <w:vAlign w:val="center"/>
                <w:hideMark/>
              </w:tcPr>
            </w:tcPrChange>
          </w:tcPr>
          <w:p w14:paraId="3B0640AE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  <w:tcPrChange w:id="751" w:author="Autor">
              <w:tcPr>
                <w:tcW w:w="1143" w:type="dxa"/>
                <w:vAlign w:val="center"/>
                <w:hideMark/>
              </w:tcPr>
            </w:tcPrChange>
          </w:tcPr>
          <w:p w14:paraId="79EC258E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14:paraId="58611108" w14:textId="77777777" w:rsidTr="0024400F">
        <w:trPr>
          <w:trHeight w:val="300"/>
        </w:trPr>
        <w:tc>
          <w:tcPr>
            <w:tcW w:w="861" w:type="dxa"/>
            <w:vAlign w:val="center"/>
            <w:hideMark/>
          </w:tcPr>
          <w:p w14:paraId="37B8282A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2EE9B065" w14:textId="3B6D8626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Je prijímateľ oprávnený predložiť žiadosť o</w:t>
            </w:r>
            <w:del w:id="752" w:author="Autor">
              <w:r w:rsidRPr="0077337C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753" w:author="Autor">
              <w:r w:rsidR="00A65887">
                <w:rPr>
                  <w:color w:val="000000"/>
                  <w:sz w:val="20"/>
                  <w:szCs w:val="20"/>
                </w:rPr>
                <w:t> </w:t>
              </w:r>
            </w:ins>
            <w:r w:rsidRPr="0077337C">
              <w:rPr>
                <w:color w:val="000000"/>
                <w:sz w:val="20"/>
                <w:szCs w:val="20"/>
              </w:rPr>
              <w:t>platbu?</w:t>
            </w:r>
          </w:p>
        </w:tc>
        <w:tc>
          <w:tcPr>
            <w:tcW w:w="577" w:type="dxa"/>
            <w:vAlign w:val="center"/>
            <w:hideMark/>
          </w:tcPr>
          <w:p w14:paraId="5620E410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6DA1DB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8B1EE03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1D04B359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27286DD6" w14:textId="77777777" w:rsidTr="00D52705">
        <w:trPr>
          <w:trHeight w:val="300"/>
          <w:ins w:id="754" w:author="Autor"/>
        </w:trPr>
        <w:tc>
          <w:tcPr>
            <w:tcW w:w="861" w:type="dxa"/>
            <w:vAlign w:val="center"/>
          </w:tcPr>
          <w:p w14:paraId="7585C463" w14:textId="210F008E" w:rsidR="00A65887" w:rsidRPr="0077337C" w:rsidRDefault="00A65887">
            <w:pPr>
              <w:jc w:val="center"/>
              <w:rPr>
                <w:ins w:id="755" w:author="Autor"/>
                <w:color w:val="000000"/>
                <w:sz w:val="20"/>
                <w:szCs w:val="20"/>
              </w:rPr>
            </w:pPr>
            <w:ins w:id="756" w:author="Autor">
              <w:r>
                <w:rPr>
                  <w:color w:val="000000"/>
                  <w:sz w:val="20"/>
                  <w:szCs w:val="20"/>
                </w:rPr>
                <w:t>1.9</w:t>
              </w:r>
            </w:ins>
          </w:p>
        </w:tc>
        <w:tc>
          <w:tcPr>
            <w:tcW w:w="5231" w:type="dxa"/>
            <w:gridSpan w:val="3"/>
            <w:vAlign w:val="center"/>
          </w:tcPr>
          <w:p w14:paraId="27CBEED2" w14:textId="5830C032" w:rsidR="00A65887" w:rsidRPr="0077337C" w:rsidRDefault="00A65887">
            <w:pPr>
              <w:rPr>
                <w:ins w:id="757" w:author="Autor"/>
                <w:color w:val="000000"/>
                <w:sz w:val="20"/>
                <w:szCs w:val="20"/>
              </w:rPr>
            </w:pPr>
            <w:ins w:id="758" w:author="Autor">
              <w:r>
                <w:rPr>
                  <w:color w:val="000000"/>
                  <w:sz w:val="20"/>
                  <w:szCs w:val="20"/>
                </w:rPr>
                <w:t>Bolo dodržané zníženie oprávnených výdavkov z dôvodu udelenej finančnej opravy?</w:t>
              </w:r>
            </w:ins>
          </w:p>
        </w:tc>
        <w:tc>
          <w:tcPr>
            <w:tcW w:w="577" w:type="dxa"/>
            <w:vAlign w:val="center"/>
          </w:tcPr>
          <w:p w14:paraId="5595B47F" w14:textId="77777777" w:rsidR="00A65887" w:rsidRPr="0077337C" w:rsidRDefault="00A65887">
            <w:pPr>
              <w:rPr>
                <w:ins w:id="759" w:author="Autor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3A4D8B" w14:textId="77777777" w:rsidR="00A65887" w:rsidRPr="0077337C" w:rsidRDefault="00A65887">
            <w:pPr>
              <w:rPr>
                <w:ins w:id="760" w:author="Autor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14:paraId="36BDAC6E" w14:textId="77777777" w:rsidR="00A65887" w:rsidRPr="0077337C" w:rsidRDefault="00A65887">
            <w:pPr>
              <w:rPr>
                <w:ins w:id="761" w:author="Autor"/>
                <w:color w:val="000000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14:paraId="258CD732" w14:textId="6BEC208F" w:rsidR="00A65887" w:rsidRPr="0077337C" w:rsidRDefault="00A65887" w:rsidP="00C80FB1">
            <w:pPr>
              <w:jc w:val="both"/>
              <w:rPr>
                <w:ins w:id="762" w:author="Autor"/>
                <w:b/>
                <w:bCs/>
                <w:color w:val="000000"/>
                <w:sz w:val="20"/>
                <w:szCs w:val="20"/>
              </w:rPr>
            </w:pPr>
            <w:ins w:id="763" w:author="Autor">
              <w:r>
                <w:rPr>
                  <w:bCs/>
                  <w:color w:val="000000"/>
                  <w:sz w:val="16"/>
                  <w:szCs w:val="16"/>
                </w:rPr>
                <w:t>U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v</w:t>
              </w:r>
              <w:r>
                <w:rPr>
                  <w:bCs/>
                  <w:color w:val="000000"/>
                  <w:sz w:val="16"/>
                  <w:szCs w:val="16"/>
                </w:rPr>
                <w:t>iesť,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 </w: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t>ktorý konkrétny audit/kontrola/certifikačné overovanie finančnú opravu navrhol, percentuálnu sadzbu, kód a názov verejného obstarávania a informáciu, či je finančná oprava potvrdená/nepotvrdená. V prípade, že nepotvrdenú finančnú opravu RO/SO neupla</w:t>
              </w:r>
              <w:r w:rsidR="00867111">
                <w:rPr>
                  <w:bCs/>
                  <w:color w:val="000000"/>
                  <w:sz w:val="16"/>
                  <w:szCs w:val="16"/>
                </w:rPr>
                <w:t>t</w: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t xml:space="preserve">nil, je tiež potrebné uviesť predmetné informácie. </w:t>
              </w:r>
            </w:ins>
          </w:p>
        </w:tc>
      </w:tr>
      <w:tr w:rsidR="00A65887" w:rsidRPr="0077337C" w14:paraId="5A5249F0" w14:textId="77777777" w:rsidTr="00D52705">
        <w:trPr>
          <w:trHeight w:val="300"/>
        </w:trPr>
        <w:tc>
          <w:tcPr>
            <w:tcW w:w="861" w:type="dxa"/>
            <w:shd w:val="clear" w:color="000000" w:fill="B1A0C7"/>
            <w:vAlign w:val="center"/>
            <w:hideMark/>
          </w:tcPr>
          <w:p w14:paraId="1ED7467C" w14:textId="77777777" w:rsidR="00A65887" w:rsidRPr="0077337C" w:rsidRDefault="00A658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231" w:type="dxa"/>
            <w:gridSpan w:val="3"/>
            <w:shd w:val="clear" w:color="000000" w:fill="B1A0C7"/>
            <w:vAlign w:val="center"/>
            <w:hideMark/>
          </w:tcPr>
          <w:p w14:paraId="43B7D013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Podozrenie z podvodu</w:t>
            </w:r>
          </w:p>
        </w:tc>
        <w:tc>
          <w:tcPr>
            <w:tcW w:w="577" w:type="dxa"/>
            <w:shd w:val="clear" w:color="000000" w:fill="B1A0C7"/>
            <w:vAlign w:val="center"/>
            <w:hideMark/>
          </w:tcPr>
          <w:p w14:paraId="7DB6383F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5298D6CD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4C755183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shd w:val="clear" w:color="000000" w:fill="B1A0C7"/>
            <w:vAlign w:val="center"/>
            <w:hideMark/>
          </w:tcPr>
          <w:p w14:paraId="4BC4DCAA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77337C" w14:paraId="6842D36B" w14:textId="77777777" w:rsidTr="00582722">
        <w:tblPrEx>
          <w:tblW w:w="9092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764" w:author="Autor">
            <w:tblPrEx>
              <w:tblW w:w="9092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trPrChange w:id="765" w:author="Autor">
            <w:trPr>
              <w:trHeight w:val="300"/>
            </w:trPr>
          </w:trPrChange>
        </w:trPr>
        <w:tc>
          <w:tcPr>
            <w:tcW w:w="861" w:type="dxa"/>
            <w:tcBorders>
              <w:bottom w:val="single" w:sz="4" w:space="0" w:color="auto"/>
            </w:tcBorders>
            <w:vAlign w:val="center"/>
            <w:hideMark/>
            <w:tcPrChange w:id="766" w:author="Autor">
              <w:tcPr>
                <w:tcW w:w="861" w:type="dxa"/>
                <w:vAlign w:val="center"/>
                <w:hideMark/>
              </w:tcPr>
            </w:tcPrChange>
          </w:tcPr>
          <w:p w14:paraId="21EB5069" w14:textId="77777777" w:rsidR="00A65887" w:rsidRPr="0077337C" w:rsidRDefault="00A65887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31" w:type="dxa"/>
            <w:gridSpan w:val="3"/>
            <w:tcBorders>
              <w:bottom w:val="single" w:sz="4" w:space="0" w:color="auto"/>
            </w:tcBorders>
            <w:vAlign w:val="center"/>
            <w:hideMark/>
            <w:tcPrChange w:id="767" w:author="Autor">
              <w:tcPr>
                <w:tcW w:w="5231" w:type="dxa"/>
                <w:gridSpan w:val="3"/>
                <w:vAlign w:val="center"/>
                <w:hideMark/>
              </w:tcPr>
            </w:tcPrChange>
          </w:tcPr>
          <w:p w14:paraId="5B7885EA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77" w:type="dxa"/>
            <w:tcBorders>
              <w:bottom w:val="single" w:sz="4" w:space="0" w:color="auto"/>
            </w:tcBorders>
            <w:vAlign w:val="center"/>
            <w:hideMark/>
            <w:tcPrChange w:id="768" w:author="Autor">
              <w:tcPr>
                <w:tcW w:w="577" w:type="dxa"/>
                <w:vAlign w:val="center"/>
                <w:hideMark/>
              </w:tcPr>
            </w:tcPrChange>
          </w:tcPr>
          <w:p w14:paraId="39B63D92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  <w:tcPrChange w:id="769" w:author="Autor">
              <w:tcPr>
                <w:tcW w:w="567" w:type="dxa"/>
                <w:vAlign w:val="center"/>
                <w:hideMark/>
              </w:tcPr>
            </w:tcPrChange>
          </w:tcPr>
          <w:p w14:paraId="1F64E288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  <w:hideMark/>
            <w:tcPrChange w:id="770" w:author="Autor">
              <w:tcPr>
                <w:tcW w:w="713" w:type="dxa"/>
                <w:vAlign w:val="center"/>
                <w:hideMark/>
              </w:tcPr>
            </w:tcPrChange>
          </w:tcPr>
          <w:p w14:paraId="7C5342BC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  <w:hideMark/>
            <w:tcPrChange w:id="771" w:author="Autor">
              <w:tcPr>
                <w:tcW w:w="1143" w:type="dxa"/>
                <w:vAlign w:val="center"/>
                <w:hideMark/>
              </w:tcPr>
            </w:tcPrChange>
          </w:tcPr>
          <w:p w14:paraId="21342381" w14:textId="77777777" w:rsidR="00A65887" w:rsidRPr="0077337C" w:rsidRDefault="00A65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56DB0779" w14:textId="77777777" w:rsidTr="0024400F">
        <w:trPr>
          <w:trHeight w:val="330"/>
        </w:trPr>
        <w:tc>
          <w:tcPr>
            <w:tcW w:w="9092" w:type="dxa"/>
            <w:gridSpan w:val="8"/>
            <w:vAlign w:val="center"/>
            <w:hideMark/>
          </w:tcPr>
          <w:p w14:paraId="66B59B9E" w14:textId="77777777" w:rsidR="00A65887" w:rsidRPr="0077337C" w:rsidRDefault="00A65887" w:rsidP="00845562">
            <w:pPr>
              <w:jc w:val="both"/>
              <w:rPr>
                <w:b/>
                <w:sz w:val="20"/>
                <w:szCs w:val="20"/>
              </w:rPr>
            </w:pPr>
            <w:r w:rsidRPr="0077337C">
              <w:rPr>
                <w:b/>
              </w:rPr>
              <w:t>V</w:t>
            </w:r>
            <w:r w:rsidRPr="0077337C">
              <w:rPr>
                <w:b/>
                <w:sz w:val="20"/>
                <w:szCs w:val="20"/>
              </w:rPr>
              <w:t>YJADRENIE</w:t>
            </w:r>
          </w:p>
          <w:p w14:paraId="601FDDE1" w14:textId="77777777" w:rsidR="00A65887" w:rsidRPr="0077337C" w:rsidRDefault="00A65887" w:rsidP="00845562">
            <w:pPr>
              <w:jc w:val="both"/>
              <w:rPr>
                <w:sz w:val="20"/>
                <w:szCs w:val="20"/>
              </w:rPr>
            </w:pPr>
          </w:p>
          <w:p w14:paraId="418FE6A4" w14:textId="73C02FE6" w:rsidR="00A65887" w:rsidRPr="00D52705" w:rsidRDefault="00A65887" w:rsidP="00FA45CC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 xml:space="preserve">Na základe overených skutočností potvrdzujem, že </w:t>
            </w:r>
            <w:del w:id="772" w:author="Autor">
              <w:r w:rsidR="00FA45CC" w:rsidRPr="00D52705">
                <w:rPr>
                  <w:sz w:val="20"/>
                  <w:szCs w:val="20"/>
                </w:rPr>
                <w:delText xml:space="preserve"> </w:delText>
              </w:r>
            </w:del>
            <w:customXmlDelRangeStart w:id="773" w:author="Autor"/>
            <w:sdt>
              <w:sdtPr>
                <w:rPr>
                  <w:sz w:val="20"/>
                  <w:szCs w:val="20"/>
                </w:rPr>
                <w:id w:val="-843084462"/>
                <w:placeholder>
                  <w:docPart w:val="71AC155A3F9A4915A6E0C2541F69A372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customXmlDelRangeEnd w:id="773"/>
                <w:del w:id="774" w:author="Autor">
                  <w:r w:rsidR="00FA45CC" w:rsidRPr="00D52705">
                    <w:rPr>
                      <w:sz w:val="20"/>
                      <w:szCs w:val="20"/>
                    </w:rPr>
                    <w:delText>Vyberte položku.</w:delText>
                  </w:r>
                </w:del>
                <w:customXmlDelRangeStart w:id="775" w:author="Autor"/>
              </w:sdtContent>
            </w:sdt>
            <w:customXmlDelRangeEnd w:id="775"/>
            <w:ins w:id="776" w:author="Autor">
              <w:r w:rsidRPr="00FE54D3">
                <w:rPr>
                  <w:sz w:val="20"/>
                  <w:szCs w:val="20"/>
                </w:rPr>
                <w:t>(uveďte jednu z možností v súlade s ustanovením § 7 ods. 3 zákona o finančnej kontrole).</w:t>
              </w:r>
              <w:r w:rsidRPr="00C34004">
                <w:rPr>
                  <w:rStyle w:val="Odkaznapoznmkupodiarou"/>
                </w:rPr>
                <w:footnoteReference w:id="7"/>
              </w:r>
            </w:ins>
            <w:r w:rsidRPr="00D52705">
              <w:rPr>
                <w:sz w:val="20"/>
                <w:szCs w:val="20"/>
              </w:rPr>
              <w:t xml:space="preserve">   </w:t>
            </w:r>
          </w:p>
          <w:p w14:paraId="488FFC9E" w14:textId="77777777" w:rsidR="00A65887" w:rsidRPr="00D52705" w:rsidRDefault="00A65887" w:rsidP="0084556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65887" w:rsidRPr="0077337C" w14:paraId="60F613F5" w14:textId="77777777" w:rsidTr="0024400F">
        <w:trPr>
          <w:trHeight w:val="330"/>
        </w:trPr>
        <w:tc>
          <w:tcPr>
            <w:tcW w:w="1710" w:type="dxa"/>
            <w:gridSpan w:val="2"/>
            <w:vAlign w:val="center"/>
          </w:tcPr>
          <w:p w14:paraId="2BBA9123" w14:textId="77777777" w:rsidR="00A65887" w:rsidRPr="00267AF2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Kontrolu vykonal:</w:t>
            </w:r>
            <w:r w:rsidRPr="00267AF2">
              <w:rPr>
                <w:rStyle w:val="Odkaznapoznmkupodiarou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7382" w:type="dxa"/>
            <w:gridSpan w:val="6"/>
            <w:vAlign w:val="center"/>
          </w:tcPr>
          <w:p w14:paraId="2F5EBFF0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</w:p>
        </w:tc>
      </w:tr>
      <w:tr w:rsidR="00A65887" w:rsidRPr="0077337C" w14:paraId="45D0A0F4" w14:textId="77777777" w:rsidTr="0024400F">
        <w:trPr>
          <w:trHeight w:val="330"/>
        </w:trPr>
        <w:tc>
          <w:tcPr>
            <w:tcW w:w="1710" w:type="dxa"/>
            <w:gridSpan w:val="2"/>
            <w:vAlign w:val="center"/>
            <w:hideMark/>
          </w:tcPr>
          <w:p w14:paraId="5B687991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lastRenderedPageBreak/>
              <w:t>Dátum: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520C882A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03158AFA" w14:textId="77777777" w:rsidTr="0024400F">
        <w:trPr>
          <w:trHeight w:val="330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14:paraId="6FBB877B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08496788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35730724" w14:textId="77777777" w:rsidTr="0024400F">
        <w:trPr>
          <w:trHeight w:val="330"/>
        </w:trPr>
        <w:tc>
          <w:tcPr>
            <w:tcW w:w="9092" w:type="dxa"/>
            <w:gridSpan w:val="8"/>
            <w:noWrap/>
            <w:hideMark/>
          </w:tcPr>
          <w:p w14:paraId="6C813FA1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6958FBD1" w14:textId="77777777" w:rsidTr="0024400F">
        <w:trPr>
          <w:trHeight w:val="330"/>
        </w:trPr>
        <w:tc>
          <w:tcPr>
            <w:tcW w:w="1710" w:type="dxa"/>
            <w:gridSpan w:val="2"/>
            <w:vAlign w:val="center"/>
            <w:hideMark/>
          </w:tcPr>
          <w:p w14:paraId="18E5C008" w14:textId="77777777" w:rsidR="00A65887" w:rsidRPr="00267AF2" w:rsidRDefault="00A65887" w:rsidP="00A3288E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Kontrolu vykonal:</w:t>
            </w:r>
            <w:r w:rsidRPr="00267AF2">
              <w:rPr>
                <w:rStyle w:val="Odkaznapoznmkupodiarou"/>
                <w:b/>
                <w:bCs/>
                <w:sz w:val="20"/>
                <w:szCs w:val="20"/>
              </w:rPr>
              <w:footnoteReference w:id="9"/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41049F1D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3E5FF7EA" w14:textId="77777777" w:rsidTr="0024400F">
        <w:trPr>
          <w:trHeight w:val="330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14:paraId="15C16A6D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381CA7D9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10B98BE9" w14:textId="77777777" w:rsidTr="0024400F">
        <w:trPr>
          <w:trHeight w:val="330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14:paraId="02B69BCF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328418D6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39391CAC" w14:textId="77777777" w:rsidR="00627EA3" w:rsidRDefault="00627EA3" w:rsidP="006479DF"/>
    <w:p w14:paraId="5F0DC0B5" w14:textId="77777777" w:rsidR="00627EA3" w:rsidRDefault="00627EA3" w:rsidP="006479DF"/>
    <w:p w14:paraId="2DA6D1DF" w14:textId="77777777" w:rsidR="00627EA3" w:rsidRDefault="00627EA3" w:rsidP="006479DF"/>
    <w:p w14:paraId="73CE23FC" w14:textId="77777777" w:rsidR="00627EA3" w:rsidRDefault="00627EA3" w:rsidP="006479DF"/>
    <w:p w14:paraId="464781CB" w14:textId="77777777" w:rsidR="00627EA3" w:rsidRDefault="00627EA3" w:rsidP="006479DF"/>
    <w:p w14:paraId="404B1D57" w14:textId="77777777" w:rsidR="00627EA3" w:rsidRDefault="00627EA3" w:rsidP="006479DF"/>
    <w:p w14:paraId="1CB16F38" w14:textId="77777777" w:rsidR="00627EA3" w:rsidRDefault="00627EA3" w:rsidP="006479DF"/>
    <w:p w14:paraId="5E047E4D" w14:textId="77777777" w:rsidR="00627EA3" w:rsidRDefault="00627EA3" w:rsidP="006479DF"/>
    <w:p w14:paraId="6D6E2A55" w14:textId="77777777" w:rsidR="00627EA3" w:rsidRDefault="00627EA3" w:rsidP="006479DF"/>
    <w:p w14:paraId="365B0154" w14:textId="77777777" w:rsidR="00627EA3" w:rsidRDefault="00627EA3" w:rsidP="006479DF"/>
    <w:p w14:paraId="5C4ED67F" w14:textId="77777777" w:rsidR="00627EA3" w:rsidRDefault="00627EA3" w:rsidP="006479DF"/>
    <w:p w14:paraId="57879DF4" w14:textId="77777777" w:rsidR="00627EA3" w:rsidRDefault="00627EA3" w:rsidP="006479DF"/>
    <w:p w14:paraId="08C36EFD" w14:textId="77777777" w:rsidR="00627EA3" w:rsidRDefault="00627EA3" w:rsidP="006479DF"/>
    <w:p w14:paraId="18E76370" w14:textId="77777777" w:rsidR="00627EA3" w:rsidRDefault="00627EA3" w:rsidP="006479DF">
      <w:pPr>
        <w:rPr>
          <w:del w:id="783" w:author="Autor"/>
        </w:rPr>
      </w:pPr>
    </w:p>
    <w:p w14:paraId="7FDE84EB" w14:textId="77777777" w:rsidR="00627EA3" w:rsidRDefault="00627EA3" w:rsidP="006479DF">
      <w:pPr>
        <w:rPr>
          <w:del w:id="784" w:author="Autor"/>
        </w:rPr>
      </w:pPr>
    </w:p>
    <w:p w14:paraId="169E2548" w14:textId="77777777" w:rsidR="00627EA3" w:rsidRDefault="00627EA3" w:rsidP="006479DF">
      <w:pPr>
        <w:rPr>
          <w:del w:id="785" w:author="Autor"/>
        </w:rPr>
      </w:pPr>
    </w:p>
    <w:p w14:paraId="4C090303" w14:textId="77777777" w:rsidR="00627EA3" w:rsidRDefault="00627EA3" w:rsidP="006479DF">
      <w:pPr>
        <w:rPr>
          <w:del w:id="786" w:author="Autor"/>
        </w:rPr>
      </w:pPr>
    </w:p>
    <w:p w14:paraId="10C56B5A" w14:textId="77777777" w:rsidR="00627EA3" w:rsidRDefault="00627EA3" w:rsidP="006479DF">
      <w:pPr>
        <w:rPr>
          <w:del w:id="787" w:author="Autor"/>
        </w:rPr>
      </w:pPr>
    </w:p>
    <w:p w14:paraId="00B40655" w14:textId="77777777" w:rsidR="00627EA3" w:rsidRDefault="00627EA3" w:rsidP="006479DF">
      <w:pPr>
        <w:rPr>
          <w:del w:id="788" w:author="Autor"/>
        </w:rPr>
      </w:pPr>
    </w:p>
    <w:p w14:paraId="1563ABEB" w14:textId="77777777" w:rsidR="00627EA3" w:rsidRDefault="00627EA3" w:rsidP="006479DF">
      <w:pPr>
        <w:rPr>
          <w:del w:id="789" w:author="Autor"/>
        </w:rPr>
      </w:pPr>
    </w:p>
    <w:p w14:paraId="2BC72353" w14:textId="77777777" w:rsidR="00627EA3" w:rsidRDefault="00627EA3" w:rsidP="006479DF">
      <w:pPr>
        <w:rPr>
          <w:del w:id="790" w:author="Autor"/>
        </w:rPr>
      </w:pPr>
    </w:p>
    <w:p w14:paraId="11A2FB0A" w14:textId="77777777" w:rsidR="00627EA3" w:rsidRDefault="00627EA3" w:rsidP="006479DF">
      <w:pPr>
        <w:rPr>
          <w:del w:id="791" w:author="Autor"/>
        </w:rPr>
      </w:pPr>
    </w:p>
    <w:p w14:paraId="34855C3A" w14:textId="77777777" w:rsidR="00627EA3" w:rsidRDefault="00627EA3" w:rsidP="006479DF">
      <w:pPr>
        <w:rPr>
          <w:del w:id="792" w:author="Autor"/>
        </w:rPr>
      </w:pPr>
    </w:p>
    <w:p w14:paraId="7B2FF7FE" w14:textId="77777777" w:rsidR="00627EA3" w:rsidRDefault="00627EA3" w:rsidP="006479DF">
      <w:pPr>
        <w:rPr>
          <w:del w:id="793" w:author="Autor"/>
        </w:rPr>
      </w:pPr>
    </w:p>
    <w:p w14:paraId="7A49C870" w14:textId="77777777" w:rsidR="00627EA3" w:rsidRDefault="00627EA3" w:rsidP="006479DF">
      <w:pPr>
        <w:rPr>
          <w:del w:id="794" w:author="Autor"/>
        </w:rPr>
      </w:pPr>
    </w:p>
    <w:p w14:paraId="7B9B6E57" w14:textId="77777777" w:rsidR="00627EA3" w:rsidRDefault="00627EA3" w:rsidP="006479DF">
      <w:pPr>
        <w:rPr>
          <w:del w:id="795" w:author="Autor"/>
        </w:rPr>
      </w:pPr>
    </w:p>
    <w:p w14:paraId="14E4F0FA" w14:textId="77777777" w:rsidR="00B660B0" w:rsidRDefault="00B660B0">
      <w:pPr>
        <w:spacing w:after="200" w:line="276" w:lineRule="auto"/>
        <w:rPr>
          <w:del w:id="796" w:author="Autor"/>
        </w:rPr>
      </w:pPr>
      <w:del w:id="797" w:author="Autor">
        <w:r>
          <w:br w:type="page"/>
        </w:r>
      </w:del>
    </w:p>
    <w:p w14:paraId="4C858F1D" w14:textId="77777777" w:rsidR="00C56358" w:rsidRDefault="00C56358">
      <w:pPr>
        <w:spacing w:after="200" w:line="276" w:lineRule="auto"/>
        <w:rPr>
          <w:ins w:id="798" w:author="Autor"/>
        </w:rPr>
      </w:pPr>
      <w:ins w:id="799" w:author="Autor">
        <w:r>
          <w:lastRenderedPageBreak/>
          <w:br w:type="page"/>
        </w:r>
      </w:ins>
    </w:p>
    <w:p w14:paraId="3AD03602" w14:textId="77777777" w:rsidR="00627EA3" w:rsidRDefault="00627EA3" w:rsidP="006479DF">
      <w:pPr>
        <w:rPr>
          <w:ins w:id="800" w:author="Autor"/>
        </w:rPr>
      </w:pPr>
    </w:p>
    <w:p w14:paraId="60B4C8D6" w14:textId="77777777" w:rsidR="00B660B0" w:rsidRDefault="00B660B0">
      <w:pPr>
        <w:spacing w:after="200" w:line="276" w:lineRule="auto"/>
        <w:rPr>
          <w:ins w:id="801" w:author="Autor"/>
        </w:rPr>
      </w:pPr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8"/>
        <w:gridCol w:w="21"/>
        <w:gridCol w:w="853"/>
        <w:gridCol w:w="1546"/>
        <w:gridCol w:w="2837"/>
        <w:gridCol w:w="8"/>
        <w:gridCol w:w="567"/>
        <w:gridCol w:w="567"/>
        <w:gridCol w:w="713"/>
        <w:gridCol w:w="1133"/>
        <w:gridCol w:w="12"/>
        <w:tblGridChange w:id="802">
          <w:tblGrid>
            <w:gridCol w:w="838"/>
            <w:gridCol w:w="21"/>
            <w:gridCol w:w="853"/>
            <w:gridCol w:w="1546"/>
            <w:gridCol w:w="2837"/>
            <w:gridCol w:w="8"/>
            <w:gridCol w:w="567"/>
            <w:gridCol w:w="567"/>
            <w:gridCol w:w="713"/>
            <w:gridCol w:w="1133"/>
            <w:gridCol w:w="12"/>
          </w:tblGrid>
        </w:tblGridChange>
      </w:tblGrid>
      <w:tr w:rsidR="00B660B0" w:rsidRPr="00B5079A" w14:paraId="43BE837D" w14:textId="77777777" w:rsidTr="0024400F">
        <w:trPr>
          <w:trHeight w:val="645"/>
        </w:trPr>
        <w:tc>
          <w:tcPr>
            <w:tcW w:w="9095" w:type="dxa"/>
            <w:gridSpan w:val="11"/>
            <w:shd w:val="clear" w:color="000000" w:fill="5F497A" w:themeFill="accent4" w:themeFillShade="BF"/>
            <w:vAlign w:val="center"/>
            <w:hideMark/>
          </w:tcPr>
          <w:p w14:paraId="128998FB" w14:textId="77777777" w:rsidR="00B660B0" w:rsidRPr="00B5079A" w:rsidRDefault="00B660B0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10"/>
            </w:r>
            <w:ins w:id="805" w:author="Autor">
              <w:r w:rsidR="00C56358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t xml:space="preserve"> - KZ 3</w:t>
              </w:r>
            </w:ins>
          </w:p>
        </w:tc>
      </w:tr>
      <w:tr w:rsidR="00B660B0" w:rsidRPr="00B5079A" w14:paraId="3B6F141C" w14:textId="77777777" w:rsidTr="0024400F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14:paraId="7EC735FD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B660B0" w:rsidRPr="00B5079A" w14:paraId="496A8CEB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2F6350E9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7" w:type="dxa"/>
            <w:gridSpan w:val="7"/>
            <w:vAlign w:val="center"/>
            <w:hideMark/>
          </w:tcPr>
          <w:p w14:paraId="1023D337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AB4B75" w:rsidRPr="00B5079A" w14:paraId="34E45EA9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</w:tcPr>
          <w:p w14:paraId="17ACE618" w14:textId="77777777" w:rsidR="00AB4B75" w:rsidRPr="00B5079A" w:rsidRDefault="00AB4B75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7" w:type="dxa"/>
            <w:gridSpan w:val="7"/>
            <w:vAlign w:val="center"/>
          </w:tcPr>
          <w:p w14:paraId="5F03EE93" w14:textId="77777777" w:rsidR="00AB4B75" w:rsidRPr="00B5079A" w:rsidRDefault="00AB4B75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B660B0" w:rsidRPr="00B5079A" w14:paraId="596863E2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38104A65" w14:textId="2DFD538E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del w:id="806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opatrenia</w:delText>
              </w:r>
            </w:del>
            <w:ins w:id="807" w:author="Autor">
              <w:r w:rsidR="008666C5">
                <w:rPr>
                  <w:rFonts w:ascii="Arial Narrow" w:hAnsi="Arial Narrow"/>
                  <w:color w:val="000000"/>
                  <w:sz w:val="20"/>
                  <w:szCs w:val="20"/>
                </w:rPr>
                <w:t>prioritnej osi</w:t>
              </w:r>
            </w:ins>
          </w:p>
        </w:tc>
        <w:tc>
          <w:tcPr>
            <w:tcW w:w="5837" w:type="dxa"/>
            <w:gridSpan w:val="7"/>
            <w:vAlign w:val="center"/>
            <w:hideMark/>
          </w:tcPr>
          <w:p w14:paraId="6402C5BA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0E822125" w14:textId="77777777" w:rsidTr="0024400F">
        <w:trPr>
          <w:trHeight w:val="330"/>
        </w:trPr>
        <w:tc>
          <w:tcPr>
            <w:tcW w:w="9095" w:type="dxa"/>
            <w:gridSpan w:val="11"/>
            <w:hideMark/>
          </w:tcPr>
          <w:p w14:paraId="14CCC3D9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B660B0" w:rsidRPr="00B5079A" w14:paraId="1DBCD067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313E3C98" w14:textId="6A7B32EB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ŽoP v </w:t>
            </w:r>
            <w:del w:id="808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ITMS</w:delText>
              </w:r>
            </w:del>
            <w:ins w:id="809" w:author="Autor">
              <w:r w:rsidR="00F96882">
                <w:rPr>
                  <w:rFonts w:ascii="Arial Narrow" w:hAnsi="Arial Narrow"/>
                  <w:color w:val="000000"/>
                  <w:sz w:val="20"/>
                  <w:szCs w:val="20"/>
                </w:rPr>
                <w:t>ITMS2014+</w:t>
              </w:r>
            </w:ins>
          </w:p>
        </w:tc>
        <w:tc>
          <w:tcPr>
            <w:tcW w:w="5837" w:type="dxa"/>
            <w:gridSpan w:val="7"/>
            <w:vAlign w:val="center"/>
            <w:hideMark/>
          </w:tcPr>
          <w:p w14:paraId="3BA756E1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184C5BB9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6F93D103" w14:textId="77777777" w:rsidR="00B660B0" w:rsidRPr="00B5079A" w:rsidRDefault="00794FDC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B660B0"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14C658E1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0DB3CF67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44679396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5495B0FD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13601048" w14:textId="77777777" w:rsidTr="0024400F">
        <w:trPr>
          <w:trHeight w:val="330"/>
        </w:trPr>
        <w:tc>
          <w:tcPr>
            <w:tcW w:w="9095" w:type="dxa"/>
            <w:gridSpan w:val="11"/>
            <w:hideMark/>
          </w:tcPr>
          <w:p w14:paraId="46284EB3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B660B0" w:rsidRPr="00B5079A" w14:paraId="4CA0CE3B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675D592B" w14:textId="135D5464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projektu v </w:t>
            </w:r>
            <w:del w:id="810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ITMS</w:delText>
              </w:r>
            </w:del>
            <w:ins w:id="811" w:author="Autor">
              <w:r w:rsidR="00F96882">
                <w:rPr>
                  <w:rFonts w:ascii="Arial Narrow" w:hAnsi="Arial Narrow"/>
                  <w:color w:val="000000"/>
                  <w:sz w:val="20"/>
                  <w:szCs w:val="20"/>
                </w:rPr>
                <w:t>ITMS2014+</w:t>
              </w:r>
            </w:ins>
          </w:p>
        </w:tc>
        <w:tc>
          <w:tcPr>
            <w:tcW w:w="5837" w:type="dxa"/>
            <w:gridSpan w:val="7"/>
            <w:vAlign w:val="center"/>
            <w:hideMark/>
          </w:tcPr>
          <w:p w14:paraId="0332BD9C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6F565A" w:rsidRPr="00B5079A" w14:paraId="7319D910" w14:textId="77777777" w:rsidTr="001F1F4D">
        <w:trPr>
          <w:trHeight w:val="330"/>
          <w:ins w:id="812" w:author="Autor"/>
        </w:trPr>
        <w:tc>
          <w:tcPr>
            <w:tcW w:w="3258" w:type="dxa"/>
            <w:gridSpan w:val="4"/>
            <w:vAlign w:val="center"/>
          </w:tcPr>
          <w:p w14:paraId="564D1270" w14:textId="7397E41E" w:rsidR="006F565A" w:rsidRPr="00B5079A" w:rsidRDefault="006F565A" w:rsidP="007C0184">
            <w:pPr>
              <w:rPr>
                <w:ins w:id="813" w:author="Autor"/>
                <w:rFonts w:ascii="Arial Narrow" w:hAnsi="Arial Narrow"/>
                <w:color w:val="000000"/>
                <w:sz w:val="20"/>
                <w:szCs w:val="20"/>
              </w:rPr>
            </w:pPr>
            <w:ins w:id="814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>Kód projektu v ITMS2014+ poskytnutého predfinancovania</w:t>
              </w:r>
            </w:ins>
          </w:p>
        </w:tc>
        <w:tc>
          <w:tcPr>
            <w:tcW w:w="5837" w:type="dxa"/>
            <w:gridSpan w:val="7"/>
            <w:vAlign w:val="center"/>
          </w:tcPr>
          <w:p w14:paraId="65C93597" w14:textId="77777777" w:rsidR="006F565A" w:rsidRPr="00B5079A" w:rsidRDefault="006F565A" w:rsidP="003244EF">
            <w:pPr>
              <w:rPr>
                <w:ins w:id="815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B660B0" w:rsidRPr="00B5079A" w14:paraId="0AD283E0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50148EFE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3FBE83C9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5F4FCA74" w14:textId="77777777" w:rsidTr="0024400F">
        <w:trPr>
          <w:trHeight w:val="382"/>
        </w:trPr>
        <w:tc>
          <w:tcPr>
            <w:tcW w:w="3258" w:type="dxa"/>
            <w:gridSpan w:val="4"/>
            <w:vAlign w:val="center"/>
            <w:hideMark/>
          </w:tcPr>
          <w:p w14:paraId="4919D149" w14:textId="5673E389" w:rsidR="00B660B0" w:rsidRPr="00B5079A" w:rsidRDefault="00B660B0" w:rsidP="00B1112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účinnosti </w:t>
            </w:r>
            <w:del w:id="816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zmluvy</w:delText>
              </w:r>
            </w:del>
            <w:ins w:id="817" w:author="Autor">
              <w:r w:rsidR="00A5426A">
                <w:rPr>
                  <w:rFonts w:ascii="Arial Narrow" w:hAnsi="Arial Narrow"/>
                  <w:color w:val="000000"/>
                  <w:sz w:val="20"/>
                  <w:szCs w:val="20"/>
                </w:rPr>
                <w:t>Zmluv</w:t>
              </w:r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t>y</w:t>
              </w:r>
            </w:ins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o </w:t>
            </w:r>
            <w:del w:id="818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poskytnutí</w:delText>
              </w:r>
            </w:del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NFP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7E7EBE19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6F99BC04" w14:textId="77777777" w:rsidTr="0024400F">
        <w:trPr>
          <w:trHeight w:val="765"/>
        </w:trPr>
        <w:tc>
          <w:tcPr>
            <w:tcW w:w="3258" w:type="dxa"/>
            <w:gridSpan w:val="4"/>
            <w:vAlign w:val="center"/>
            <w:hideMark/>
          </w:tcPr>
          <w:p w14:paraId="1316AA45" w14:textId="77777777" w:rsidR="00410D30" w:rsidRPr="00B5079A" w:rsidRDefault="00B660B0" w:rsidP="007E172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678EE2A5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53453E21" w14:textId="77777777" w:rsidTr="0024400F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14:paraId="77CECAC1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B660B0" w:rsidRPr="00B5079A" w14:paraId="1A5CC947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226D671C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5A195EF5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660B0">
              <w:rPr>
                <w:rFonts w:ascii="Arial Narrow" w:hAnsi="Arial Narrow"/>
                <w:color w:val="000000"/>
                <w:sz w:val="20"/>
                <w:szCs w:val="20"/>
              </w:rPr>
              <w:t>Žiadosť o platbu - zúčtovanie predfinancovania</w:t>
            </w:r>
          </w:p>
        </w:tc>
      </w:tr>
      <w:tr w:rsidR="003E7A8E" w:rsidRPr="00B5079A" w14:paraId="48329FC6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74A26E53" w14:textId="77777777" w:rsidR="003E7A8E" w:rsidRPr="00B5079A" w:rsidRDefault="003E7A8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166F5593" w14:textId="77777777" w:rsidR="003E7A8E" w:rsidRPr="00B5079A" w:rsidRDefault="003E7A8E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3E7A8E"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r w:rsidR="00037BF1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finančná </w:t>
            </w:r>
            <w:r w:rsidRPr="003E7A8E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kontrola </w:t>
            </w:r>
          </w:p>
        </w:tc>
      </w:tr>
      <w:tr w:rsidR="003E7A8E" w:rsidRPr="00B5079A" w14:paraId="7AD28FD8" w14:textId="77777777" w:rsidTr="0024400F">
        <w:trPr>
          <w:trHeight w:val="330"/>
        </w:trPr>
        <w:tc>
          <w:tcPr>
            <w:tcW w:w="9095" w:type="dxa"/>
            <w:gridSpan w:val="11"/>
            <w:shd w:val="clear" w:color="auto" w:fill="5F497A" w:themeFill="accent4" w:themeFillShade="BF"/>
            <w:vAlign w:val="center"/>
            <w:hideMark/>
          </w:tcPr>
          <w:p w14:paraId="592851AF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660B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 platbu - zúčtovanie predfinancovania</w:t>
            </w:r>
          </w:p>
        </w:tc>
      </w:tr>
      <w:tr w:rsidR="004E4A29" w:rsidRPr="00B5079A" w14:paraId="7F1369A0" w14:textId="77777777" w:rsidTr="001F1F4D">
        <w:trPr>
          <w:trHeight w:val="330"/>
        </w:trPr>
        <w:tc>
          <w:tcPr>
            <w:tcW w:w="859" w:type="dxa"/>
            <w:gridSpan w:val="2"/>
            <w:shd w:val="clear" w:color="auto" w:fill="5F497A" w:themeFill="accent4" w:themeFillShade="BF"/>
            <w:vAlign w:val="center"/>
            <w:hideMark/>
          </w:tcPr>
          <w:p w14:paraId="7AE55989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6" w:type="dxa"/>
            <w:gridSpan w:val="3"/>
            <w:shd w:val="clear" w:color="auto" w:fill="5F497A" w:themeFill="accent4" w:themeFillShade="BF"/>
            <w:vAlign w:val="center"/>
            <w:hideMark/>
          </w:tcPr>
          <w:p w14:paraId="4BA8D794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5" w:type="dxa"/>
            <w:gridSpan w:val="2"/>
            <w:shd w:val="clear" w:color="auto" w:fill="5F497A" w:themeFill="accent4" w:themeFillShade="BF"/>
            <w:vAlign w:val="center"/>
            <w:hideMark/>
          </w:tcPr>
          <w:p w14:paraId="27631784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14:paraId="1F89F91F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3" w:type="dxa"/>
            <w:shd w:val="clear" w:color="auto" w:fill="5F497A" w:themeFill="accent4" w:themeFillShade="BF"/>
            <w:vAlign w:val="center"/>
            <w:hideMark/>
          </w:tcPr>
          <w:p w14:paraId="0B26EFC2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45" w:type="dxa"/>
            <w:gridSpan w:val="2"/>
            <w:shd w:val="clear" w:color="auto" w:fill="5F497A" w:themeFill="accent4" w:themeFillShade="BF"/>
            <w:vAlign w:val="center"/>
            <w:hideMark/>
          </w:tcPr>
          <w:p w14:paraId="6FC8A29E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4E4A29" w14:paraId="3F5FB05C" w14:textId="77777777" w:rsidTr="001F1F4D">
        <w:trPr>
          <w:gridAfter w:val="1"/>
          <w:wAfter w:w="12" w:type="dxa"/>
          <w:trHeight w:val="300"/>
        </w:trPr>
        <w:tc>
          <w:tcPr>
            <w:tcW w:w="838" w:type="dxa"/>
            <w:shd w:val="clear" w:color="000000" w:fill="B1A0C7"/>
            <w:vAlign w:val="center"/>
            <w:hideMark/>
          </w:tcPr>
          <w:p w14:paraId="26C8246D" w14:textId="77777777" w:rsidR="001456C1" w:rsidRDefault="001456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65" w:type="dxa"/>
            <w:gridSpan w:val="5"/>
            <w:shd w:val="clear" w:color="000000" w:fill="B1A0C7"/>
            <w:vAlign w:val="center"/>
            <w:hideMark/>
          </w:tcPr>
          <w:p w14:paraId="672A2277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56792A43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01572FEC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08D63393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shd w:val="clear" w:color="000000" w:fill="B1A0C7"/>
            <w:vAlign w:val="center"/>
            <w:hideMark/>
          </w:tcPr>
          <w:p w14:paraId="1C8542C8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14:paraId="7E1C21A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81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12" w:type="dxa"/>
          <w:trHeight w:val="1203"/>
          <w:trPrChange w:id="820" w:author="Autor">
            <w:trPr>
              <w:gridAfter w:val="1"/>
              <w:wAfter w:w="12" w:type="dxa"/>
              <w:trHeight w:val="510"/>
            </w:trPr>
          </w:trPrChange>
        </w:trPr>
        <w:tc>
          <w:tcPr>
            <w:tcW w:w="838" w:type="dxa"/>
            <w:vAlign w:val="center"/>
            <w:hideMark/>
            <w:tcPrChange w:id="821" w:author="Autor">
              <w:tcPr>
                <w:tcW w:w="838" w:type="dxa"/>
                <w:vAlign w:val="center"/>
                <w:hideMark/>
              </w:tcPr>
            </w:tcPrChange>
          </w:tcPr>
          <w:p w14:paraId="54FD965F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65" w:type="dxa"/>
            <w:gridSpan w:val="5"/>
            <w:vAlign w:val="center"/>
            <w:hideMark/>
            <w:tcPrChange w:id="822" w:author="Autor">
              <w:tcPr>
                <w:tcW w:w="5265" w:type="dxa"/>
                <w:gridSpan w:val="5"/>
                <w:vAlign w:val="center"/>
                <w:hideMark/>
              </w:tcPr>
            </w:tcPrChange>
          </w:tcPr>
          <w:p w14:paraId="2B59A874" w14:textId="77777777" w:rsidR="00503240" w:rsidRPr="00770B52" w:rsidRDefault="001456C1" w:rsidP="00503240">
            <w:pPr>
              <w:pStyle w:val="Default"/>
              <w:rPr>
                <w:del w:id="823" w:author="Autor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4E4A29">
              <w:rPr>
                <w:sz w:val="20"/>
              </w:rPr>
              <w:t>Sú údaje v ŽoP predloženej cez verejný portál identické s údajmi, ktoré sú uvedené v tlačenej verzii ŽoP</w:t>
            </w:r>
            <w:r w:rsidR="00503240" w:rsidRPr="004E4A29">
              <w:rPr>
                <w:sz w:val="20"/>
              </w:rPr>
              <w:t xml:space="preserve">? </w:t>
            </w:r>
            <w:r w:rsidR="00503240" w:rsidRPr="00582722">
              <w:rPr>
                <w:sz w:val="20"/>
                <w:rPrChange w:id="824" w:author="Autor">
                  <w:rPr>
                    <w:rFonts w:ascii="Times New Roman" w:hAnsi="Times New Roman"/>
                    <w:sz w:val="20"/>
                  </w:rPr>
                </w:rPrChange>
              </w:rPr>
              <w:t>(</w:t>
            </w:r>
            <w:del w:id="825" w:author="Autor"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P</w:delTex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latí do doby plnej elektronizácie a predkladania cez ITMS2014+</w:delTex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. </w:delText>
              </w:r>
            </w:del>
            <w:r w:rsidR="00E83484" w:rsidRPr="00582722">
              <w:rPr>
                <w:sz w:val="20"/>
                <w:rPrChange w:id="826" w:author="Autor">
                  <w:rPr>
                    <w:rFonts w:ascii="Times New Roman" w:hAnsi="Times New Roman"/>
                    <w:sz w:val="20"/>
                  </w:rPr>
                </w:rPrChange>
              </w:rPr>
              <w:t xml:space="preserve">V prípade, ak sa ŽoP </w:t>
            </w:r>
            <w:del w:id="827" w:author="Autor"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nepredkladá</w:delText>
              </w:r>
            </w:del>
            <w:ins w:id="828" w:author="Autor">
              <w:r w:rsidR="00E83484" w:rsidRPr="00D52705">
                <w:rPr>
                  <w:sz w:val="20"/>
                  <w:szCs w:val="20"/>
                </w:rPr>
                <w:t xml:space="preserve">predkladá </w:t>
              </w:r>
              <w:r w:rsidR="00E83484">
                <w:rPr>
                  <w:sz w:val="20"/>
                  <w:szCs w:val="20"/>
                </w:rPr>
                <w:t>prostredníctvom elektronického podania priamo</w:t>
              </w:r>
            </w:ins>
            <w:r w:rsidR="00E83484" w:rsidRPr="00582722">
              <w:rPr>
                <w:sz w:val="20"/>
                <w:rPrChange w:id="829" w:author="Autor">
                  <w:rPr>
                    <w:rFonts w:ascii="Times New Roman" w:hAnsi="Times New Roman"/>
                    <w:sz w:val="20"/>
                  </w:rPr>
                </w:rPrChange>
              </w:rPr>
              <w:t xml:space="preserve"> cez verejný portál ITMS 2014+, túto skutočnosť RO nekontroluje.</w:t>
            </w:r>
            <w:r w:rsidR="00503240" w:rsidRPr="00582722">
              <w:rPr>
                <w:sz w:val="20"/>
                <w:rPrChange w:id="830" w:author="Autor">
                  <w:rPr>
                    <w:rFonts w:ascii="Times New Roman" w:hAnsi="Times New Roman"/>
                    <w:sz w:val="20"/>
                  </w:rPr>
                </w:rPrChange>
              </w:rPr>
              <w:t xml:space="preserve">) </w:t>
            </w:r>
          </w:p>
          <w:p w14:paraId="1F7E8DAF" w14:textId="3721EBA3" w:rsidR="001456C1" w:rsidRDefault="001456C1" w:rsidP="005032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  <w:tcPrChange w:id="831" w:author="Autor">
              <w:tcPr>
                <w:tcW w:w="567" w:type="dxa"/>
                <w:vAlign w:val="center"/>
                <w:hideMark/>
              </w:tcPr>
            </w:tcPrChange>
          </w:tcPr>
          <w:p w14:paraId="550E3DE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832" w:author="Autor">
              <w:tcPr>
                <w:tcW w:w="567" w:type="dxa"/>
                <w:vAlign w:val="center"/>
                <w:hideMark/>
              </w:tcPr>
            </w:tcPrChange>
          </w:tcPr>
          <w:p w14:paraId="1E68A94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  <w:tcPrChange w:id="833" w:author="Autor">
              <w:tcPr>
                <w:tcW w:w="713" w:type="dxa"/>
                <w:vAlign w:val="center"/>
                <w:hideMark/>
              </w:tcPr>
            </w:tcPrChange>
          </w:tcPr>
          <w:p w14:paraId="30328F5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  <w:tcPrChange w:id="834" w:author="Autor">
              <w:tcPr>
                <w:tcW w:w="1133" w:type="dxa"/>
                <w:vAlign w:val="center"/>
                <w:hideMark/>
              </w:tcPr>
            </w:tcPrChange>
          </w:tcPr>
          <w:p w14:paraId="1EB0C256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14:paraId="79DB5D44" w14:textId="77777777" w:rsidTr="0024400F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14:paraId="1843D74A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7DA700A1" w14:textId="29A0349F" w:rsidR="001456C1" w:rsidRPr="00582722" w:rsidRDefault="001456C1" w:rsidP="00582722">
            <w:pPr>
              <w:pStyle w:val="Default"/>
              <w:rPr>
                <w:sz w:val="20"/>
              </w:rPr>
              <w:pPrChange w:id="835" w:author="Autor">
                <w:pPr/>
              </w:pPrChange>
            </w:pPr>
            <w:r w:rsidRPr="00582722">
              <w:rPr>
                <w:rFonts w:ascii="Times New Roman" w:hAnsi="Times New Roman"/>
                <w:sz w:val="20"/>
                <w:rPrChange w:id="836" w:author="Autor">
                  <w:rPr>
                    <w:color w:val="000000"/>
                    <w:sz w:val="20"/>
                  </w:rPr>
                </w:rPrChange>
              </w:rPr>
              <w:t>Je identifikácia prijímateľa/partnera a projektu zhodná s údajmi v</w:t>
            </w:r>
            <w:del w:id="837" w:author="Autor">
              <w:r>
                <w:rPr>
                  <w:sz w:val="20"/>
                  <w:szCs w:val="20"/>
                </w:rPr>
                <w:delText xml:space="preserve"> zmluve</w:delText>
              </w:r>
            </w:del>
            <w:ins w:id="838" w:author="Autor">
              <w:r w:rsidR="00B1112A">
                <w:rPr>
                  <w:rFonts w:ascii="Times New Roman" w:hAnsi="Times New Roman"/>
                  <w:sz w:val="20"/>
                </w:rPr>
                <w:t> </w:t>
              </w:r>
              <w:r w:rsidR="00A5426A">
                <w:rPr>
                  <w:rFonts w:ascii="Times New Roman" w:hAnsi="Times New Roman"/>
                  <w:sz w:val="20"/>
                </w:rPr>
                <w:t>Zmluv</w:t>
              </w:r>
              <w:r w:rsidRPr="0024400F">
                <w:rPr>
                  <w:rFonts w:ascii="Times New Roman" w:hAnsi="Times New Roman"/>
                  <w:sz w:val="20"/>
                </w:rPr>
                <w:t>e</w:t>
              </w:r>
              <w:r w:rsidR="00B1112A">
                <w:rPr>
                  <w:rFonts w:ascii="Times New Roman" w:hAnsi="Times New Roman"/>
                  <w:sz w:val="20"/>
                </w:rPr>
                <w:t xml:space="preserve"> o NFP</w:t>
              </w:r>
            </w:ins>
            <w:r w:rsidRPr="00582722">
              <w:rPr>
                <w:rFonts w:ascii="Times New Roman" w:hAnsi="Times New Roman"/>
                <w:sz w:val="20"/>
                <w:rPrChange w:id="839" w:author="Autor">
                  <w:rPr>
                    <w:color w:val="000000"/>
                    <w:sz w:val="20"/>
                  </w:rPr>
                </w:rPrChange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0AD01D06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CF61E7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8FB5FF2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1E9CA10E" w14:textId="77777777"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14:paraId="48C26745" w14:textId="77777777" w:rsidTr="0024400F">
        <w:trPr>
          <w:gridAfter w:val="1"/>
          <w:wAfter w:w="12" w:type="dxa"/>
          <w:trHeight w:val="510"/>
        </w:trPr>
        <w:tc>
          <w:tcPr>
            <w:tcW w:w="838" w:type="dxa"/>
            <w:vAlign w:val="center"/>
            <w:hideMark/>
          </w:tcPr>
          <w:p w14:paraId="6F95E8F8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65176841" w14:textId="020F805F" w:rsidR="001456C1" w:rsidRPr="00582722" w:rsidRDefault="001456C1" w:rsidP="00582722">
            <w:pPr>
              <w:pStyle w:val="Default"/>
              <w:rPr>
                <w:sz w:val="20"/>
              </w:rPr>
              <w:pPrChange w:id="840" w:author="Autor">
                <w:pPr/>
              </w:pPrChange>
            </w:pPr>
            <w:r w:rsidRPr="00582722">
              <w:rPr>
                <w:rFonts w:ascii="Times New Roman" w:hAnsi="Times New Roman"/>
                <w:sz w:val="20"/>
                <w:rPrChange w:id="841" w:author="Autor">
                  <w:rPr>
                    <w:color w:val="000000"/>
                    <w:sz w:val="20"/>
                  </w:rPr>
                </w:rPrChange>
              </w:rPr>
              <w:t xml:space="preserve">Je identifikačný údaj banky a číslo účtu vo forme IBAN zhodný s údajmi v </w:t>
            </w:r>
            <w:del w:id="842" w:author="Autor">
              <w:r>
                <w:rPr>
                  <w:sz w:val="20"/>
                  <w:szCs w:val="20"/>
                </w:rPr>
                <w:delText>zmluve</w:delText>
              </w:r>
            </w:del>
            <w:ins w:id="843" w:author="Autor">
              <w:r w:rsidR="00A5426A">
                <w:rPr>
                  <w:rFonts w:ascii="Times New Roman" w:hAnsi="Times New Roman"/>
                  <w:sz w:val="20"/>
                </w:rPr>
                <w:t>Zmluv</w:t>
              </w:r>
              <w:r w:rsidRPr="0024400F">
                <w:rPr>
                  <w:rFonts w:ascii="Times New Roman" w:hAnsi="Times New Roman"/>
                  <w:sz w:val="20"/>
                </w:rPr>
                <w:t xml:space="preserve">e </w:t>
              </w:r>
              <w:r w:rsidR="00B1112A">
                <w:rPr>
                  <w:rFonts w:ascii="Times New Roman" w:hAnsi="Times New Roman"/>
                  <w:sz w:val="20"/>
                </w:rPr>
                <w:t>o NFP</w:t>
              </w:r>
            </w:ins>
            <w:r w:rsidR="00B1112A" w:rsidRPr="00582722">
              <w:rPr>
                <w:rFonts w:ascii="Times New Roman" w:hAnsi="Times New Roman"/>
                <w:sz w:val="20"/>
                <w:rPrChange w:id="844" w:author="Autor">
                  <w:rPr>
                    <w:color w:val="000000"/>
                    <w:sz w:val="20"/>
                  </w:rPr>
                </w:rPrChange>
              </w:rPr>
              <w:t xml:space="preserve"> </w:t>
            </w:r>
            <w:r w:rsidRPr="00582722">
              <w:rPr>
                <w:rFonts w:ascii="Times New Roman" w:hAnsi="Times New Roman"/>
                <w:sz w:val="20"/>
                <w:rPrChange w:id="845" w:author="Autor">
                  <w:rPr>
                    <w:color w:val="000000"/>
                    <w:sz w:val="20"/>
                  </w:rPr>
                </w:rPrChange>
              </w:rPr>
              <w:t>v platnom znení?</w:t>
            </w:r>
          </w:p>
        </w:tc>
        <w:tc>
          <w:tcPr>
            <w:tcW w:w="567" w:type="dxa"/>
            <w:vAlign w:val="center"/>
            <w:hideMark/>
          </w:tcPr>
          <w:p w14:paraId="4E0770AF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E7AD912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9E645CF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3210C781" w14:textId="77777777"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14:paraId="62628A1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84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12" w:type="dxa"/>
          <w:trHeight w:val="939"/>
          <w:trPrChange w:id="847" w:author="Autor">
            <w:trPr>
              <w:gridAfter w:val="1"/>
              <w:wAfter w:w="12" w:type="dxa"/>
              <w:trHeight w:val="510"/>
            </w:trPr>
          </w:trPrChange>
        </w:trPr>
        <w:tc>
          <w:tcPr>
            <w:tcW w:w="838" w:type="dxa"/>
            <w:vAlign w:val="center"/>
            <w:hideMark/>
            <w:tcPrChange w:id="848" w:author="Autor">
              <w:tcPr>
                <w:tcW w:w="838" w:type="dxa"/>
                <w:vAlign w:val="center"/>
                <w:hideMark/>
              </w:tcPr>
            </w:tcPrChange>
          </w:tcPr>
          <w:p w14:paraId="65009FE0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</w:t>
            </w:r>
          </w:p>
        </w:tc>
        <w:tc>
          <w:tcPr>
            <w:tcW w:w="5265" w:type="dxa"/>
            <w:gridSpan w:val="5"/>
            <w:vAlign w:val="center"/>
            <w:hideMark/>
            <w:tcPrChange w:id="849" w:author="Autor">
              <w:tcPr>
                <w:tcW w:w="5265" w:type="dxa"/>
                <w:gridSpan w:val="5"/>
                <w:vAlign w:val="center"/>
                <w:hideMark/>
              </w:tcPr>
            </w:tcPrChange>
          </w:tcPr>
          <w:p w14:paraId="27BC705D" w14:textId="77777777" w:rsidR="00503240" w:rsidRPr="00770B52" w:rsidRDefault="001456C1" w:rsidP="00503240">
            <w:pPr>
              <w:pStyle w:val="Default"/>
              <w:rPr>
                <w:del w:id="850" w:author="Autor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4E4A29">
              <w:rPr>
                <w:sz w:val="20"/>
              </w:rPr>
              <w:t>Je ŽoP spracovaná na predpísanom formulári, vyplnená vo všetkých povinných poliach v súlade s platnými pokynmi k vypĺňaniu ŽoP</w:t>
            </w:r>
            <w:r w:rsidR="00503240" w:rsidRPr="004E4A29">
              <w:rPr>
                <w:sz w:val="20"/>
              </w:rPr>
              <w:t xml:space="preserve">? </w:t>
            </w:r>
            <w:del w:id="851" w:author="Autor"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(</w:delTex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P</w:delTex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latí do doby plnej elektronizácie a predkladania cez ITMS2014+</w:delTex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.</w:delTex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) </w:delText>
              </w:r>
            </w:del>
          </w:p>
          <w:p w14:paraId="64023E19" w14:textId="787F01A3" w:rsidR="001456C1" w:rsidRDefault="001456C1" w:rsidP="00E8348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  <w:tcPrChange w:id="852" w:author="Autor">
              <w:tcPr>
                <w:tcW w:w="567" w:type="dxa"/>
                <w:vAlign w:val="center"/>
                <w:hideMark/>
              </w:tcPr>
            </w:tcPrChange>
          </w:tcPr>
          <w:p w14:paraId="45152A3C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853" w:author="Autor">
              <w:tcPr>
                <w:tcW w:w="567" w:type="dxa"/>
                <w:vAlign w:val="center"/>
                <w:hideMark/>
              </w:tcPr>
            </w:tcPrChange>
          </w:tcPr>
          <w:p w14:paraId="580221E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  <w:tcPrChange w:id="854" w:author="Autor">
              <w:tcPr>
                <w:tcW w:w="713" w:type="dxa"/>
                <w:vAlign w:val="center"/>
                <w:hideMark/>
              </w:tcPr>
            </w:tcPrChange>
          </w:tcPr>
          <w:p w14:paraId="64DA85A9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  <w:tcPrChange w:id="855" w:author="Autor">
              <w:tcPr>
                <w:tcW w:w="1133" w:type="dxa"/>
                <w:vAlign w:val="center"/>
                <w:hideMark/>
              </w:tcPr>
            </w:tcPrChange>
          </w:tcPr>
          <w:p w14:paraId="2E4684D4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14:paraId="09ADC65F" w14:textId="77777777" w:rsidTr="0024400F">
        <w:trPr>
          <w:gridAfter w:val="1"/>
          <w:wAfter w:w="12" w:type="dxa"/>
          <w:trHeight w:val="510"/>
        </w:trPr>
        <w:tc>
          <w:tcPr>
            <w:tcW w:w="838" w:type="dxa"/>
            <w:vAlign w:val="center"/>
            <w:hideMark/>
          </w:tcPr>
          <w:p w14:paraId="79585C5C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4DDC249D" w14:textId="032F6DF1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nárokované finančné prostriedky/ deklarované výdavky oprávnené vzhľadom na časovú oprávnenosť uvedenú v zmysle </w:t>
            </w:r>
            <w:del w:id="856" w:author="Autor">
              <w:r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857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>
                <w:rPr>
                  <w:color w:val="000000"/>
                  <w:sz w:val="20"/>
                  <w:szCs w:val="20"/>
                </w:rPr>
                <w:t>y</w:t>
              </w:r>
              <w:r w:rsidR="00F8414E">
                <w:rPr>
                  <w:color w:val="000000"/>
                  <w:sz w:val="20"/>
                  <w:szCs w:val="20"/>
                </w:rPr>
                <w:t xml:space="preserve"> o NFP</w:t>
              </w:r>
            </w:ins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11758A28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541E251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B9429B3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6E107D8F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14:paraId="6A754DFB" w14:textId="77777777" w:rsidTr="0024400F">
        <w:trPr>
          <w:gridAfter w:val="1"/>
          <w:wAfter w:w="12" w:type="dxa"/>
          <w:trHeight w:val="411"/>
        </w:trPr>
        <w:tc>
          <w:tcPr>
            <w:tcW w:w="838" w:type="dxa"/>
            <w:vAlign w:val="center"/>
            <w:hideMark/>
          </w:tcPr>
          <w:p w14:paraId="6A9FE1E2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12A97DDC" w14:textId="4D996BF9" w:rsidR="001456C1" w:rsidRDefault="001456C1" w:rsidP="00582722">
            <w:pPr>
              <w:jc w:val="both"/>
              <w:rPr>
                <w:color w:val="000000"/>
                <w:sz w:val="20"/>
                <w:szCs w:val="20"/>
              </w:rPr>
              <w:pPrChange w:id="858" w:author="Autor">
                <w:pPr/>
              </w:pPrChange>
            </w:pPr>
            <w:r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="00037BF1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 xml:space="preserve"> základná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1A14F5">
              <w:rPr>
                <w:color w:val="000000"/>
                <w:sz w:val="20"/>
                <w:szCs w:val="20"/>
              </w:rPr>
              <w:t>finančná</w:t>
            </w:r>
            <w:r>
              <w:rPr>
                <w:color w:val="000000"/>
                <w:sz w:val="20"/>
                <w:szCs w:val="20"/>
              </w:rPr>
              <w:t xml:space="preserve"> kontrola podľa §</w:t>
            </w:r>
            <w:r w:rsidR="00037BF1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zákona č.</w:t>
            </w:r>
            <w:del w:id="859" w:author="Autor">
              <w:r w:rsidR="001F1F4D">
                <w:rPr>
                  <w:color w:val="000000"/>
                  <w:sz w:val="20"/>
                  <w:szCs w:val="20"/>
                </w:rPr>
                <w:delText>357</w:delText>
              </w:r>
              <w:r>
                <w:rPr>
                  <w:color w:val="000000"/>
                  <w:sz w:val="20"/>
                  <w:szCs w:val="20"/>
                </w:rPr>
                <w:delText>/20</w:delText>
              </w:r>
              <w:r w:rsidR="001F1F4D">
                <w:rPr>
                  <w:color w:val="000000"/>
                  <w:sz w:val="20"/>
                  <w:szCs w:val="20"/>
                </w:rPr>
                <w:delText>15</w:delText>
              </w:r>
              <w:r>
                <w:rPr>
                  <w:color w:val="000000"/>
                  <w:sz w:val="20"/>
                  <w:szCs w:val="20"/>
                </w:rPr>
                <w:delText xml:space="preserve"> Z. z. o finančnej kontrole a  audite a o zmene a doplnení niektorých zákonov? Pozn. RO je povinný vykonať </w:delText>
              </w:r>
              <w:r w:rsidR="00037BF1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="001F1F4D">
                <w:rPr>
                  <w:color w:val="000000"/>
                  <w:sz w:val="20"/>
                  <w:szCs w:val="20"/>
                </w:rPr>
                <w:delText xml:space="preserve"> základnú</w:delText>
              </w:r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="001A14F5">
                <w:rPr>
                  <w:color w:val="000000"/>
                  <w:sz w:val="20"/>
                  <w:szCs w:val="20"/>
                </w:rPr>
                <w:delText xml:space="preserve">finančnú </w:delText>
              </w:r>
              <w:r>
                <w:rPr>
                  <w:color w:val="000000"/>
                  <w:sz w:val="20"/>
                  <w:szCs w:val="20"/>
                </w:rPr>
                <w:delText xml:space="preserve"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delText>
              </w:r>
              <w:r w:rsidR="007E1726">
                <w:rPr>
                  <w:color w:val="000000"/>
                  <w:sz w:val="20"/>
                  <w:szCs w:val="20"/>
                </w:rPr>
                <w:delText xml:space="preserve">6 ods. </w:delText>
              </w:r>
              <w:r w:rsidR="001F1F4D">
                <w:rPr>
                  <w:color w:val="000000"/>
                  <w:sz w:val="20"/>
                  <w:szCs w:val="20"/>
                </w:rPr>
                <w:delText>4</w:delText>
              </w:r>
              <w:r>
                <w:rPr>
                  <w:color w:val="000000"/>
                  <w:sz w:val="20"/>
                  <w:szCs w:val="20"/>
                </w:rPr>
                <w:delText xml:space="preserve">v závislosti od rozsahu skutočností, ktoré má daná osoba kontrolovať v zmysle svojho pracovného zaradenia.   </w:delText>
              </w:r>
            </w:del>
            <w:ins w:id="860" w:author="Autor">
              <w:r w:rsidR="00FE54D3">
                <w:rPr>
                  <w:color w:val="000000"/>
                  <w:sz w:val="20"/>
                  <w:szCs w:val="20"/>
                </w:rPr>
                <w:t xml:space="preserve"> </w:t>
              </w:r>
              <w:r w:rsidR="001F1F4D">
                <w:rPr>
                  <w:color w:val="000000"/>
                  <w:sz w:val="20"/>
                  <w:szCs w:val="20"/>
                </w:rPr>
                <w:t>357</w:t>
              </w:r>
              <w:r>
                <w:rPr>
                  <w:color w:val="000000"/>
                  <w:sz w:val="20"/>
                  <w:szCs w:val="20"/>
                </w:rPr>
                <w:t>/20</w:t>
              </w:r>
              <w:r w:rsidR="001F1F4D">
                <w:rPr>
                  <w:color w:val="000000"/>
                  <w:sz w:val="20"/>
                  <w:szCs w:val="20"/>
                </w:rPr>
                <w:t>15</w:t>
              </w:r>
              <w:r>
                <w:rPr>
                  <w:color w:val="000000"/>
                  <w:sz w:val="20"/>
                  <w:szCs w:val="20"/>
                </w:rPr>
                <w:t xml:space="preserve"> Z. z. o finančnej kontrole a  audite a o zmene a doplnení niektorých zákonov</w:t>
              </w:r>
              <w:r w:rsidR="00A86F82">
                <w:rPr>
                  <w:color w:val="000000"/>
                  <w:sz w:val="20"/>
                  <w:szCs w:val="20"/>
                </w:rPr>
                <w:t xml:space="preserve"> v platnom znení</w:t>
              </w:r>
              <w:r>
                <w:rPr>
                  <w:color w:val="000000"/>
                  <w:sz w:val="20"/>
                  <w:szCs w:val="20"/>
                </w:rPr>
                <w:t xml:space="preserve">? </w:t>
              </w:r>
            </w:ins>
          </w:p>
        </w:tc>
        <w:tc>
          <w:tcPr>
            <w:tcW w:w="567" w:type="dxa"/>
            <w:vAlign w:val="center"/>
            <w:hideMark/>
          </w:tcPr>
          <w:p w14:paraId="0B4E23D6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FC18416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DF5147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4E1DDB5D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14:paraId="1937E774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86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12" w:type="dxa"/>
          <w:trHeight w:val="721"/>
          <w:trPrChange w:id="862" w:author="Autor">
            <w:trPr>
              <w:gridAfter w:val="1"/>
              <w:wAfter w:w="12" w:type="dxa"/>
              <w:trHeight w:val="510"/>
            </w:trPr>
          </w:trPrChange>
        </w:trPr>
        <w:tc>
          <w:tcPr>
            <w:tcW w:w="838" w:type="dxa"/>
            <w:vAlign w:val="center"/>
            <w:hideMark/>
            <w:tcPrChange w:id="863" w:author="Autor">
              <w:tcPr>
                <w:tcW w:w="838" w:type="dxa"/>
                <w:vAlign w:val="center"/>
                <w:hideMark/>
              </w:tcPr>
            </w:tcPrChange>
          </w:tcPr>
          <w:p w14:paraId="313D962A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5265" w:type="dxa"/>
            <w:gridSpan w:val="5"/>
            <w:vAlign w:val="center"/>
            <w:hideMark/>
            <w:tcPrChange w:id="864" w:author="Autor">
              <w:tcPr>
                <w:tcW w:w="5265" w:type="dxa"/>
                <w:gridSpan w:val="5"/>
                <w:vAlign w:val="center"/>
                <w:hideMark/>
              </w:tcPr>
            </w:tcPrChange>
          </w:tcPr>
          <w:p w14:paraId="11D01CDC" w14:textId="77777777" w:rsidR="00DE2405" w:rsidRPr="00770B52" w:rsidRDefault="001456C1" w:rsidP="00DE2405">
            <w:pPr>
              <w:pStyle w:val="Default"/>
              <w:rPr>
                <w:del w:id="865" w:author="Autor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4E4A29">
              <w:rPr>
                <w:sz w:val="20"/>
              </w:rPr>
              <w:t>Je ŽoP podpísaná štatutárnym orgánom prijímateľa alebo ním poverenou osobou</w:t>
            </w:r>
            <w:r w:rsidR="00DE2405" w:rsidRPr="004E4A29">
              <w:rPr>
                <w:sz w:val="20"/>
              </w:rPr>
              <w:t xml:space="preserve">? </w:t>
            </w:r>
            <w:del w:id="866" w:author="Autor">
              <w:r w:rsidR="00DE2405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(</w:delText>
              </w:r>
              <w:r w:rsidR="00DE24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P</w:delText>
              </w:r>
              <w:r w:rsidR="00DE2405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latí do doby plnej elektronizácie a predkladania cez ITMS2014+</w:delText>
              </w:r>
              <w:r w:rsidR="00DE24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.</w:delText>
              </w:r>
              <w:r w:rsidR="00DE2405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) </w:delText>
              </w:r>
            </w:del>
          </w:p>
          <w:p w14:paraId="22B68607" w14:textId="77EFCF87" w:rsidR="001456C1" w:rsidRDefault="001456C1" w:rsidP="00E83484">
            <w:pPr>
              <w:rPr>
                <w:color w:val="000000"/>
                <w:sz w:val="20"/>
                <w:szCs w:val="20"/>
              </w:rPr>
            </w:pPr>
            <w:del w:id="867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</w:p>
        </w:tc>
        <w:tc>
          <w:tcPr>
            <w:tcW w:w="567" w:type="dxa"/>
            <w:vAlign w:val="center"/>
            <w:hideMark/>
            <w:tcPrChange w:id="868" w:author="Autor">
              <w:tcPr>
                <w:tcW w:w="567" w:type="dxa"/>
                <w:vAlign w:val="center"/>
                <w:hideMark/>
              </w:tcPr>
            </w:tcPrChange>
          </w:tcPr>
          <w:p w14:paraId="4F4079EF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869" w:author="Autor">
              <w:tcPr>
                <w:tcW w:w="567" w:type="dxa"/>
                <w:vAlign w:val="center"/>
                <w:hideMark/>
              </w:tcPr>
            </w:tcPrChange>
          </w:tcPr>
          <w:p w14:paraId="779292EC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  <w:tcPrChange w:id="870" w:author="Autor">
              <w:tcPr>
                <w:tcW w:w="713" w:type="dxa"/>
                <w:vAlign w:val="center"/>
                <w:hideMark/>
              </w:tcPr>
            </w:tcPrChange>
          </w:tcPr>
          <w:p w14:paraId="4D1B646A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  <w:tcPrChange w:id="871" w:author="Autor">
              <w:tcPr>
                <w:tcW w:w="1133" w:type="dxa"/>
                <w:vAlign w:val="center"/>
                <w:hideMark/>
              </w:tcPr>
            </w:tcPrChange>
          </w:tcPr>
          <w:p w14:paraId="2EE819F0" w14:textId="77777777"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14:paraId="602C0A84" w14:textId="77777777" w:rsidTr="0024400F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14:paraId="10B709C3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58FE2F4B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14:paraId="2A692597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ED3E76D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26204B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455B71DD" w14:textId="77777777"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14:paraId="1F8FDB3D" w14:textId="77777777" w:rsidTr="0024400F">
        <w:trPr>
          <w:gridAfter w:val="1"/>
          <w:wAfter w:w="12" w:type="dxa"/>
          <w:trHeight w:val="315"/>
        </w:trPr>
        <w:tc>
          <w:tcPr>
            <w:tcW w:w="838" w:type="dxa"/>
            <w:vAlign w:val="center"/>
            <w:hideMark/>
          </w:tcPr>
          <w:p w14:paraId="149C64FD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4EDAFB2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14:paraId="41E0E3D3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B90F063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26304E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1BBF93A5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A65887" w14:paraId="54D3B121" w14:textId="77777777" w:rsidTr="001F1F4D">
        <w:trPr>
          <w:gridAfter w:val="1"/>
          <w:wAfter w:w="12" w:type="dxa"/>
          <w:trHeight w:val="315"/>
          <w:ins w:id="872" w:author="Autor"/>
        </w:trPr>
        <w:tc>
          <w:tcPr>
            <w:tcW w:w="838" w:type="dxa"/>
            <w:vAlign w:val="center"/>
          </w:tcPr>
          <w:p w14:paraId="6ED95FE5" w14:textId="02A549D8" w:rsidR="00A65887" w:rsidRDefault="00A65887" w:rsidP="00A65887">
            <w:pPr>
              <w:jc w:val="center"/>
              <w:rPr>
                <w:ins w:id="873" w:author="Autor"/>
                <w:color w:val="000000"/>
                <w:sz w:val="20"/>
                <w:szCs w:val="20"/>
              </w:rPr>
            </w:pPr>
            <w:ins w:id="874" w:author="Autor">
              <w:r>
                <w:rPr>
                  <w:color w:val="000000"/>
                  <w:sz w:val="20"/>
                  <w:szCs w:val="20"/>
                </w:rPr>
                <w:t>1.10</w:t>
              </w:r>
            </w:ins>
          </w:p>
        </w:tc>
        <w:tc>
          <w:tcPr>
            <w:tcW w:w="5265" w:type="dxa"/>
            <w:gridSpan w:val="5"/>
            <w:vAlign w:val="center"/>
          </w:tcPr>
          <w:p w14:paraId="2440D4FF" w14:textId="6F86CA8B" w:rsidR="00A65887" w:rsidRDefault="00A65887">
            <w:pPr>
              <w:rPr>
                <w:ins w:id="875" w:author="Autor"/>
                <w:color w:val="000000"/>
                <w:sz w:val="20"/>
                <w:szCs w:val="20"/>
              </w:rPr>
            </w:pPr>
            <w:ins w:id="876" w:author="Autor">
              <w:r>
                <w:rPr>
                  <w:color w:val="000000"/>
                  <w:sz w:val="20"/>
                  <w:szCs w:val="20"/>
                </w:rPr>
                <w:t>Bolo dodržané zníženie oprávnených výdavkov z dôvodu udelenej finančnej opravy?</w:t>
              </w:r>
            </w:ins>
          </w:p>
        </w:tc>
        <w:tc>
          <w:tcPr>
            <w:tcW w:w="567" w:type="dxa"/>
            <w:vAlign w:val="center"/>
          </w:tcPr>
          <w:p w14:paraId="6637F767" w14:textId="77777777" w:rsidR="00A65887" w:rsidRDefault="00A65887">
            <w:pPr>
              <w:rPr>
                <w:ins w:id="877" w:author="Autor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C1B102D" w14:textId="77777777" w:rsidR="00A65887" w:rsidRDefault="00A65887">
            <w:pPr>
              <w:rPr>
                <w:ins w:id="878" w:author="Autor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14:paraId="05483517" w14:textId="77777777" w:rsidR="00A65887" w:rsidRDefault="00A65887">
            <w:pPr>
              <w:rPr>
                <w:ins w:id="879" w:author="Autor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14:paraId="3E29634F" w14:textId="0CBA90D7" w:rsidR="00A65887" w:rsidRDefault="00A65887" w:rsidP="00C80FB1">
            <w:pPr>
              <w:jc w:val="both"/>
              <w:rPr>
                <w:ins w:id="880" w:author="Autor"/>
                <w:b/>
                <w:bCs/>
                <w:color w:val="000000"/>
              </w:rPr>
            </w:pPr>
            <w:ins w:id="881" w:author="Autor">
              <w:r>
                <w:rPr>
                  <w:bCs/>
                  <w:color w:val="000000"/>
                  <w:sz w:val="16"/>
                  <w:szCs w:val="16"/>
                </w:rPr>
                <w:t>U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v</w:t>
              </w:r>
              <w:r>
                <w:rPr>
                  <w:bCs/>
                  <w:color w:val="000000"/>
                  <w:sz w:val="16"/>
                  <w:szCs w:val="16"/>
                </w:rPr>
                <w:t>iesť,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 </w: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t xml:space="preserve">ktorý konkrétny audit/kontrola/certifikačné overovanie finančnú opravu navrhol, percentuálnu sadzbu, kód a názov verejného obstarávania a informáciu, či je finančná oprava potvrdená/nepotvrdená. V prípade, že bola finančná oprava zohľadnená pri poskytnutí predfinancovania RO/SO uvedie identifikáciu predmetnej ŽoP. V prípade, že nepotvrdenú finančnú opravu RO/SO </w: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lastRenderedPageBreak/>
                <w:t>neupla</w:t>
              </w:r>
              <w:r w:rsidR="00867111">
                <w:rPr>
                  <w:bCs/>
                  <w:color w:val="000000"/>
                  <w:sz w:val="16"/>
                  <w:szCs w:val="16"/>
                </w:rPr>
                <w:t>t</w: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t xml:space="preserve">nil, je tiež potrebné uviesť predmetné informácie. </w:t>
              </w:r>
            </w:ins>
          </w:p>
        </w:tc>
      </w:tr>
      <w:tr w:rsidR="00DE78B6" w14:paraId="5A5C172F" w14:textId="77777777" w:rsidTr="001F1F4D">
        <w:trPr>
          <w:gridAfter w:val="1"/>
          <w:wAfter w:w="12" w:type="dxa"/>
          <w:trHeight w:val="300"/>
        </w:trPr>
        <w:tc>
          <w:tcPr>
            <w:tcW w:w="838" w:type="dxa"/>
            <w:shd w:val="clear" w:color="000000" w:fill="B1A0C7"/>
            <w:vAlign w:val="center"/>
            <w:hideMark/>
          </w:tcPr>
          <w:p w14:paraId="6CDA72C6" w14:textId="48CAECA8" w:rsidR="00DE78B6" w:rsidRDefault="00870355" w:rsidP="00DE7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hyperlink r:id="rId12" w:anchor="RANGE!_ftn9" w:history="1">
              <w:r w:rsidR="00DE78B6">
                <w:rPr>
                  <w:rStyle w:val="Hypertextovprepojenie"/>
                  <w:b/>
                  <w:bCs/>
                  <w:color w:val="000000"/>
                  <w:sz w:val="22"/>
                  <w:szCs w:val="22"/>
                  <w:u w:val="none"/>
                </w:rPr>
                <w:t>2</w:t>
              </w:r>
            </w:hyperlink>
          </w:p>
        </w:tc>
        <w:tc>
          <w:tcPr>
            <w:tcW w:w="5265" w:type="dxa"/>
            <w:gridSpan w:val="5"/>
            <w:shd w:val="clear" w:color="000000" w:fill="B1A0C7"/>
            <w:vAlign w:val="center"/>
            <w:hideMark/>
          </w:tcPr>
          <w:p w14:paraId="1371F7F0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Podozrenie z podvodu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16417C25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694455A1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7D95F88C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shd w:val="clear" w:color="000000" w:fill="B1A0C7"/>
            <w:vAlign w:val="center"/>
            <w:hideMark/>
          </w:tcPr>
          <w:p w14:paraId="7D6D04BF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14:paraId="1E23D788" w14:textId="77777777" w:rsidTr="0097463D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14:paraId="19F25366" w14:textId="2BE5CD49" w:rsidR="00DE78B6" w:rsidRDefault="00DE78B6" w:rsidP="00DE7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0076240F" w14:textId="77777777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67" w:type="dxa"/>
            <w:vAlign w:val="center"/>
            <w:hideMark/>
          </w:tcPr>
          <w:p w14:paraId="4F52092C" w14:textId="77777777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936BFE5" w14:textId="77777777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646C6A23" w14:textId="77777777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2E30B887" w14:textId="77777777" w:rsidR="00DE78B6" w:rsidRDefault="00DE78B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C11731" w14:paraId="7057BDE5" w14:textId="77777777" w:rsidTr="0024400F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14:paraId="601030A1" w14:textId="77777777" w:rsidR="00DE78B6" w:rsidRPr="0012627C" w:rsidRDefault="00DE78B6" w:rsidP="00845562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14:paraId="6826817A" w14:textId="77777777" w:rsidR="00DE78B6" w:rsidRPr="0012627C" w:rsidRDefault="00DE78B6" w:rsidP="00845562">
            <w:pPr>
              <w:jc w:val="both"/>
              <w:rPr>
                <w:sz w:val="20"/>
                <w:szCs w:val="20"/>
              </w:rPr>
            </w:pPr>
          </w:p>
          <w:p w14:paraId="2842223A" w14:textId="45F9634E" w:rsidR="00DE78B6" w:rsidRPr="007A13BD" w:rsidRDefault="00DE78B6" w:rsidP="00FA45CC">
            <w:pPr>
              <w:rPr>
                <w:sz w:val="20"/>
                <w:szCs w:val="20"/>
              </w:rPr>
            </w:pPr>
            <w:r w:rsidRPr="007A13BD">
              <w:rPr>
                <w:sz w:val="20"/>
                <w:szCs w:val="20"/>
              </w:rPr>
              <w:t xml:space="preserve">Na základe overených skutočností potvrdzujem, že  </w:t>
            </w:r>
            <w:customXmlDelRangeStart w:id="882" w:author="Autor"/>
            <w:sdt>
              <w:sdtPr>
                <w:rPr>
                  <w:sz w:val="20"/>
                  <w:szCs w:val="20"/>
                </w:rPr>
                <w:id w:val="262651280"/>
                <w:placeholder>
                  <w:docPart w:val="F552E13331A74820AFA1BFEA75818F65"/>
                </w:placeholder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tnuté plnenie." w:value="je potrebné vymáhať poskytnuté plnenie."/>
                </w:comboBox>
              </w:sdtPr>
              <w:sdtEndPr/>
              <w:sdtContent>
                <w:customXmlDelRangeEnd w:id="882"/>
                <w:del w:id="883" w:author="Autor">
                  <w:r w:rsidR="00734CF5">
                    <w:rPr>
                      <w:sz w:val="20"/>
                      <w:szCs w:val="20"/>
                    </w:rPr>
                    <w:delText>je potrebné vymáhať poskytnuté plnenie.</w:delText>
                  </w:r>
                </w:del>
                <w:customXmlDelRangeStart w:id="884" w:author="Autor"/>
              </w:sdtContent>
            </w:sdt>
            <w:customXmlDelRangeEnd w:id="884"/>
            <w:del w:id="885" w:author="Autor">
              <w:r w:rsidR="00FA45CC" w:rsidRPr="007A13BD">
                <w:rPr>
                  <w:sz w:val="20"/>
                  <w:szCs w:val="20"/>
                </w:rPr>
                <w:delText xml:space="preserve">  </w:delText>
              </w:r>
            </w:del>
            <w:ins w:id="886" w:author="Autor">
              <w:r w:rsidRPr="00FE54D3">
                <w:rPr>
                  <w:sz w:val="20"/>
                  <w:szCs w:val="20"/>
                </w:rPr>
                <w:t>(uveďte jednu z možností v súlade s ustanovením § 7 ods. 3 zákona o finančnej kontrole).</w:t>
              </w:r>
              <w:r w:rsidRPr="00C34004">
                <w:rPr>
                  <w:rStyle w:val="Odkaznapoznmkupodiarou"/>
                  <w:b/>
                  <w:sz w:val="20"/>
                  <w:szCs w:val="20"/>
                </w:rPr>
                <w:footnoteReference w:id="11"/>
              </w:r>
            </w:ins>
            <w:r w:rsidRPr="007A13BD">
              <w:rPr>
                <w:sz w:val="20"/>
                <w:szCs w:val="20"/>
              </w:rPr>
              <w:t xml:space="preserve"> </w:t>
            </w:r>
          </w:p>
          <w:p w14:paraId="0C27DD0C" w14:textId="77777777" w:rsidR="00DE78B6" w:rsidRPr="00C11731" w:rsidRDefault="00DE78B6" w:rsidP="0084556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DE78B6" w:rsidRPr="0012627C" w14:paraId="4BA79A40" w14:textId="77777777" w:rsidTr="0024400F">
        <w:trPr>
          <w:trHeight w:val="330"/>
        </w:trPr>
        <w:tc>
          <w:tcPr>
            <w:tcW w:w="1712" w:type="dxa"/>
            <w:gridSpan w:val="3"/>
            <w:vAlign w:val="center"/>
          </w:tcPr>
          <w:p w14:paraId="711CDE4B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Kontrolu vykonal: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12"/>
            </w:r>
          </w:p>
        </w:tc>
        <w:tc>
          <w:tcPr>
            <w:tcW w:w="7383" w:type="dxa"/>
            <w:gridSpan w:val="8"/>
            <w:vAlign w:val="center"/>
          </w:tcPr>
          <w:p w14:paraId="7B88D6DB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</w:p>
        </w:tc>
      </w:tr>
      <w:tr w:rsidR="00DE78B6" w:rsidRPr="0012627C" w14:paraId="167EA8D7" w14:textId="77777777" w:rsidTr="0024400F">
        <w:trPr>
          <w:trHeight w:val="330"/>
        </w:trPr>
        <w:tc>
          <w:tcPr>
            <w:tcW w:w="1712" w:type="dxa"/>
            <w:gridSpan w:val="3"/>
            <w:vAlign w:val="center"/>
            <w:hideMark/>
          </w:tcPr>
          <w:p w14:paraId="77D56B7A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51892C8B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66A57B39" w14:textId="77777777" w:rsidTr="0024400F">
        <w:trPr>
          <w:trHeight w:val="330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14:paraId="141FF981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29B38296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2A2D947F" w14:textId="77777777" w:rsidTr="0024400F">
        <w:trPr>
          <w:trHeight w:val="330"/>
        </w:trPr>
        <w:tc>
          <w:tcPr>
            <w:tcW w:w="9095" w:type="dxa"/>
            <w:gridSpan w:val="11"/>
            <w:noWrap/>
            <w:hideMark/>
          </w:tcPr>
          <w:p w14:paraId="75752587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0A9D5457" w14:textId="77777777" w:rsidTr="0024400F">
        <w:trPr>
          <w:trHeight w:val="330"/>
        </w:trPr>
        <w:tc>
          <w:tcPr>
            <w:tcW w:w="1712" w:type="dxa"/>
            <w:gridSpan w:val="3"/>
            <w:vAlign w:val="center"/>
            <w:hideMark/>
          </w:tcPr>
          <w:p w14:paraId="31A687B5" w14:textId="77777777" w:rsidR="00DE78B6" w:rsidRPr="0012627C" w:rsidRDefault="00DE78B6" w:rsidP="00A328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Kontrolu vykonal</w:t>
            </w:r>
            <w:r w:rsidRPr="0012627C">
              <w:rPr>
                <w:b/>
                <w:bCs/>
                <w:sz w:val="20"/>
                <w:szCs w:val="20"/>
              </w:rPr>
              <w:t>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13"/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5CB0EDBD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3F119F40" w14:textId="77777777" w:rsidTr="0024400F">
        <w:trPr>
          <w:trHeight w:val="330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14:paraId="50B93791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6C9584B9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27C0441C" w14:textId="77777777" w:rsidTr="0024400F">
        <w:trPr>
          <w:trHeight w:val="330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14:paraId="22171F69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6C1CCBB8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1601C02A" w14:textId="77777777" w:rsidR="00B660B0" w:rsidRDefault="00B660B0" w:rsidP="006479DF"/>
    <w:p w14:paraId="5C35C480" w14:textId="77777777" w:rsidR="00F426CF" w:rsidRDefault="00F426CF" w:rsidP="00697B85">
      <w:pPr>
        <w:spacing w:after="200" w:line="276" w:lineRule="auto"/>
      </w:pPr>
    </w:p>
    <w:p w14:paraId="15C05A03" w14:textId="77777777" w:rsidR="00F426CF" w:rsidRDefault="00F426CF">
      <w:pPr>
        <w:spacing w:after="200" w:line="276" w:lineRule="auto"/>
      </w:pPr>
      <w:r>
        <w:br w:type="page"/>
      </w:r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"/>
        <w:gridCol w:w="704"/>
        <w:gridCol w:w="1538"/>
        <w:gridCol w:w="1865"/>
        <w:gridCol w:w="571"/>
        <w:gridCol w:w="570"/>
        <w:gridCol w:w="852"/>
        <w:gridCol w:w="1985"/>
        <w:gridCol w:w="8"/>
        <w:tblGridChange w:id="893">
          <w:tblGrid>
            <w:gridCol w:w="1002"/>
            <w:gridCol w:w="5"/>
            <w:gridCol w:w="705"/>
            <w:gridCol w:w="1541"/>
            <w:gridCol w:w="1856"/>
            <w:gridCol w:w="6"/>
            <w:gridCol w:w="565"/>
            <w:gridCol w:w="2"/>
            <w:gridCol w:w="567"/>
            <w:gridCol w:w="1"/>
            <w:gridCol w:w="849"/>
            <w:gridCol w:w="3"/>
            <w:gridCol w:w="1985"/>
            <w:gridCol w:w="8"/>
          </w:tblGrid>
        </w:tblGridChange>
      </w:tblGrid>
      <w:tr w:rsidR="00F426CF" w:rsidRPr="00F83000" w14:paraId="2324F4E3" w14:textId="77777777" w:rsidTr="0024400F">
        <w:trPr>
          <w:trHeight w:val="645"/>
        </w:trPr>
        <w:tc>
          <w:tcPr>
            <w:tcW w:w="9095" w:type="dxa"/>
            <w:gridSpan w:val="9"/>
            <w:shd w:val="clear" w:color="000000" w:fill="5F497A" w:themeFill="accent4" w:themeFillShade="BF"/>
            <w:vAlign w:val="center"/>
            <w:hideMark/>
          </w:tcPr>
          <w:p w14:paraId="0F49F411" w14:textId="77777777" w:rsidR="00F426CF" w:rsidRPr="00F83000" w:rsidRDefault="00F426CF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F8300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14"/>
            </w:r>
            <w:ins w:id="896" w:author="Autor">
              <w:r w:rsidR="00C56358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t xml:space="preserve"> - KZ</w:t>
              </w:r>
              <w:r w:rsidR="00B5143D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t xml:space="preserve"> </w:t>
              </w:r>
              <w:r w:rsidR="00C56358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t>4</w:t>
              </w:r>
            </w:ins>
          </w:p>
        </w:tc>
      </w:tr>
      <w:tr w:rsidR="00F426CF" w:rsidRPr="00F83000" w14:paraId="59B9B8D9" w14:textId="77777777" w:rsidTr="0024400F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14:paraId="5BD37198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  <w:r w:rsidR="00037BF1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426CF" w:rsidRPr="00F83000" w14:paraId="2C137718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89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trPrChange w:id="898" w:author="Autor">
            <w:trPr>
              <w:trHeight w:val="330"/>
            </w:trPr>
          </w:trPrChange>
        </w:trPr>
        <w:tc>
          <w:tcPr>
            <w:tcW w:w="3244" w:type="dxa"/>
            <w:gridSpan w:val="3"/>
            <w:vAlign w:val="center"/>
            <w:hideMark/>
            <w:tcPrChange w:id="899" w:author="Autor">
              <w:tcPr>
                <w:tcW w:w="3255" w:type="dxa"/>
                <w:gridSpan w:val="4"/>
                <w:vAlign w:val="center"/>
                <w:hideMark/>
              </w:tcPr>
            </w:tcPrChange>
          </w:tcPr>
          <w:p w14:paraId="44F53480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51" w:type="dxa"/>
            <w:gridSpan w:val="6"/>
            <w:vAlign w:val="center"/>
            <w:hideMark/>
            <w:tcPrChange w:id="900" w:author="Autor">
              <w:tcPr>
                <w:tcW w:w="5840" w:type="dxa"/>
                <w:gridSpan w:val="10"/>
                <w:vAlign w:val="center"/>
                <w:hideMark/>
              </w:tcPr>
            </w:tcPrChange>
          </w:tcPr>
          <w:p w14:paraId="0DEBD9E9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37BF1" w:rsidRPr="00F83000" w14:paraId="69D84DF4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90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trPrChange w:id="902" w:author="Autor">
            <w:trPr>
              <w:trHeight w:val="330"/>
            </w:trPr>
          </w:trPrChange>
        </w:trPr>
        <w:tc>
          <w:tcPr>
            <w:tcW w:w="3244" w:type="dxa"/>
            <w:gridSpan w:val="3"/>
            <w:vAlign w:val="center"/>
            <w:tcPrChange w:id="903" w:author="Autor">
              <w:tcPr>
                <w:tcW w:w="3255" w:type="dxa"/>
                <w:gridSpan w:val="4"/>
                <w:vAlign w:val="center"/>
              </w:tcPr>
            </w:tcPrChange>
          </w:tcPr>
          <w:p w14:paraId="01CC9715" w14:textId="77777777" w:rsidR="00037BF1" w:rsidRPr="00F83000" w:rsidRDefault="00037BF1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51" w:type="dxa"/>
            <w:gridSpan w:val="6"/>
            <w:vAlign w:val="center"/>
            <w:tcPrChange w:id="904" w:author="Autor">
              <w:tcPr>
                <w:tcW w:w="5840" w:type="dxa"/>
                <w:gridSpan w:val="10"/>
                <w:vAlign w:val="center"/>
              </w:tcPr>
            </w:tcPrChange>
          </w:tcPr>
          <w:p w14:paraId="20CCBF6C" w14:textId="77777777" w:rsidR="00037BF1" w:rsidRPr="00F83000" w:rsidRDefault="00037BF1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F426CF" w:rsidRPr="00F83000" w14:paraId="041A3AE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90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trPrChange w:id="906" w:author="Autor">
            <w:trPr>
              <w:trHeight w:val="330"/>
            </w:trPr>
          </w:trPrChange>
        </w:trPr>
        <w:tc>
          <w:tcPr>
            <w:tcW w:w="3244" w:type="dxa"/>
            <w:gridSpan w:val="3"/>
            <w:vAlign w:val="center"/>
            <w:hideMark/>
            <w:tcPrChange w:id="907" w:author="Autor">
              <w:tcPr>
                <w:tcW w:w="3255" w:type="dxa"/>
                <w:gridSpan w:val="4"/>
                <w:vAlign w:val="center"/>
                <w:hideMark/>
              </w:tcPr>
            </w:tcPrChange>
          </w:tcPr>
          <w:p w14:paraId="2A337191" w14:textId="27442576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del w:id="908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opatrenia</w:delText>
              </w:r>
            </w:del>
            <w:ins w:id="909" w:author="Autor">
              <w:r w:rsidR="008666C5">
                <w:rPr>
                  <w:rFonts w:ascii="Arial Narrow" w:hAnsi="Arial Narrow"/>
                  <w:color w:val="000000"/>
                  <w:sz w:val="20"/>
                  <w:szCs w:val="20"/>
                </w:rPr>
                <w:t>prioritnej osi</w:t>
              </w:r>
            </w:ins>
          </w:p>
        </w:tc>
        <w:tc>
          <w:tcPr>
            <w:tcW w:w="5851" w:type="dxa"/>
            <w:gridSpan w:val="6"/>
            <w:vAlign w:val="center"/>
            <w:hideMark/>
            <w:tcPrChange w:id="910" w:author="Autor">
              <w:tcPr>
                <w:tcW w:w="5840" w:type="dxa"/>
                <w:gridSpan w:val="10"/>
                <w:vAlign w:val="center"/>
                <w:hideMark/>
              </w:tcPr>
            </w:tcPrChange>
          </w:tcPr>
          <w:p w14:paraId="12989F0C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544D2C7C" w14:textId="77777777" w:rsidTr="0024400F">
        <w:trPr>
          <w:trHeight w:val="330"/>
        </w:trPr>
        <w:tc>
          <w:tcPr>
            <w:tcW w:w="9095" w:type="dxa"/>
            <w:gridSpan w:val="9"/>
            <w:hideMark/>
          </w:tcPr>
          <w:p w14:paraId="7D522B1F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  <w:r>
              <w:rPr>
                <w:rStyle w:val="Odkaznapoznmkupodiarou"/>
                <w:rFonts w:ascii="Arial Narrow" w:hAnsi="Arial Narrow"/>
                <w:b/>
                <w:bCs/>
                <w:color w:val="000000"/>
                <w:sz w:val="22"/>
                <w:szCs w:val="22"/>
              </w:rPr>
              <w:footnoteReference w:id="15"/>
            </w:r>
          </w:p>
        </w:tc>
      </w:tr>
      <w:tr w:rsidR="00F426CF" w:rsidRPr="00F83000" w14:paraId="2A23B2EE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91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trPrChange w:id="914" w:author="Autor">
            <w:trPr>
              <w:trHeight w:val="330"/>
            </w:trPr>
          </w:trPrChange>
        </w:trPr>
        <w:tc>
          <w:tcPr>
            <w:tcW w:w="3244" w:type="dxa"/>
            <w:gridSpan w:val="3"/>
            <w:vAlign w:val="center"/>
            <w:hideMark/>
            <w:tcPrChange w:id="915" w:author="Autor">
              <w:tcPr>
                <w:tcW w:w="3255" w:type="dxa"/>
                <w:gridSpan w:val="4"/>
                <w:vAlign w:val="center"/>
                <w:hideMark/>
              </w:tcPr>
            </w:tcPrChange>
          </w:tcPr>
          <w:p w14:paraId="2FB0845D" w14:textId="7C5DF881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ŽoP v </w:t>
            </w:r>
            <w:del w:id="916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ITMS</w:delText>
              </w:r>
            </w:del>
            <w:ins w:id="917" w:author="Autor">
              <w:r w:rsidR="00F96882">
                <w:rPr>
                  <w:rFonts w:ascii="Arial Narrow" w:hAnsi="Arial Narrow"/>
                  <w:color w:val="000000"/>
                  <w:sz w:val="20"/>
                  <w:szCs w:val="20"/>
                </w:rPr>
                <w:t>ITMS2014+</w:t>
              </w:r>
            </w:ins>
          </w:p>
        </w:tc>
        <w:tc>
          <w:tcPr>
            <w:tcW w:w="5851" w:type="dxa"/>
            <w:gridSpan w:val="6"/>
            <w:vAlign w:val="center"/>
            <w:hideMark/>
            <w:tcPrChange w:id="918" w:author="Autor">
              <w:tcPr>
                <w:tcW w:w="5840" w:type="dxa"/>
                <w:gridSpan w:val="10"/>
                <w:vAlign w:val="center"/>
                <w:hideMark/>
              </w:tcPr>
            </w:tcPrChange>
          </w:tcPr>
          <w:p w14:paraId="21D2AC2B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0348795A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91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trPrChange w:id="920" w:author="Autor">
            <w:trPr>
              <w:trHeight w:val="330"/>
            </w:trPr>
          </w:trPrChange>
        </w:trPr>
        <w:tc>
          <w:tcPr>
            <w:tcW w:w="3244" w:type="dxa"/>
            <w:gridSpan w:val="3"/>
            <w:vAlign w:val="center"/>
            <w:hideMark/>
            <w:tcPrChange w:id="921" w:author="Autor">
              <w:tcPr>
                <w:tcW w:w="3255" w:type="dxa"/>
                <w:gridSpan w:val="4"/>
                <w:vAlign w:val="center"/>
                <w:hideMark/>
              </w:tcPr>
            </w:tcPrChange>
          </w:tcPr>
          <w:p w14:paraId="36942EFA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51" w:type="dxa"/>
            <w:gridSpan w:val="6"/>
            <w:vAlign w:val="center"/>
            <w:hideMark/>
            <w:tcPrChange w:id="922" w:author="Autor">
              <w:tcPr>
                <w:tcW w:w="5840" w:type="dxa"/>
                <w:gridSpan w:val="10"/>
                <w:vAlign w:val="center"/>
                <w:hideMark/>
              </w:tcPr>
            </w:tcPrChange>
          </w:tcPr>
          <w:p w14:paraId="6DDAF07A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406A33C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92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trPrChange w:id="924" w:author="Autor">
            <w:trPr>
              <w:trHeight w:val="330"/>
            </w:trPr>
          </w:trPrChange>
        </w:trPr>
        <w:tc>
          <w:tcPr>
            <w:tcW w:w="3244" w:type="dxa"/>
            <w:gridSpan w:val="3"/>
            <w:vAlign w:val="center"/>
            <w:hideMark/>
            <w:tcPrChange w:id="925" w:author="Autor">
              <w:tcPr>
                <w:tcW w:w="3255" w:type="dxa"/>
                <w:gridSpan w:val="4"/>
                <w:vAlign w:val="center"/>
                <w:hideMark/>
              </w:tcPr>
            </w:tcPrChange>
          </w:tcPr>
          <w:p w14:paraId="0E641D15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51" w:type="dxa"/>
            <w:gridSpan w:val="6"/>
            <w:vAlign w:val="center"/>
            <w:hideMark/>
            <w:tcPrChange w:id="926" w:author="Autor">
              <w:tcPr>
                <w:tcW w:w="5840" w:type="dxa"/>
                <w:gridSpan w:val="10"/>
                <w:vAlign w:val="center"/>
                <w:hideMark/>
              </w:tcPr>
            </w:tcPrChange>
          </w:tcPr>
          <w:p w14:paraId="31BC68A0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79217C33" w14:textId="77777777" w:rsidTr="0024400F">
        <w:trPr>
          <w:trHeight w:val="330"/>
        </w:trPr>
        <w:tc>
          <w:tcPr>
            <w:tcW w:w="9095" w:type="dxa"/>
            <w:gridSpan w:val="9"/>
            <w:hideMark/>
          </w:tcPr>
          <w:p w14:paraId="2DB0F7DC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F426CF" w:rsidRPr="00F83000" w14:paraId="39A7F678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92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40"/>
          <w:trPrChange w:id="928" w:author="Autor">
            <w:trPr>
              <w:trHeight w:val="340"/>
            </w:trPr>
          </w:trPrChange>
        </w:trPr>
        <w:tc>
          <w:tcPr>
            <w:tcW w:w="3244" w:type="dxa"/>
            <w:gridSpan w:val="3"/>
            <w:vAlign w:val="center"/>
            <w:hideMark/>
            <w:tcPrChange w:id="929" w:author="Autor">
              <w:tcPr>
                <w:tcW w:w="3255" w:type="dxa"/>
                <w:gridSpan w:val="4"/>
                <w:vAlign w:val="center"/>
                <w:hideMark/>
              </w:tcPr>
            </w:tcPrChange>
          </w:tcPr>
          <w:p w14:paraId="14A6A318" w14:textId="3C13687F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projektu v </w:t>
            </w:r>
            <w:del w:id="930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ITMS</w:delText>
              </w:r>
            </w:del>
            <w:ins w:id="931" w:author="Autor">
              <w:r w:rsidR="00F96882">
                <w:rPr>
                  <w:rFonts w:ascii="Arial Narrow" w:hAnsi="Arial Narrow"/>
                  <w:color w:val="000000"/>
                  <w:sz w:val="20"/>
                  <w:szCs w:val="20"/>
                </w:rPr>
                <w:t>ITMS2014+</w:t>
              </w:r>
            </w:ins>
          </w:p>
        </w:tc>
        <w:tc>
          <w:tcPr>
            <w:tcW w:w="5851" w:type="dxa"/>
            <w:gridSpan w:val="6"/>
            <w:vAlign w:val="center"/>
            <w:hideMark/>
            <w:tcPrChange w:id="932" w:author="Autor">
              <w:tcPr>
                <w:tcW w:w="5840" w:type="dxa"/>
                <w:gridSpan w:val="10"/>
                <w:vAlign w:val="center"/>
                <w:hideMark/>
              </w:tcPr>
            </w:tcPrChange>
          </w:tcPr>
          <w:p w14:paraId="57CB9F37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0D7E2CAD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93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40"/>
          <w:trPrChange w:id="934" w:author="Autor">
            <w:trPr>
              <w:trHeight w:val="340"/>
            </w:trPr>
          </w:trPrChange>
        </w:trPr>
        <w:tc>
          <w:tcPr>
            <w:tcW w:w="3244" w:type="dxa"/>
            <w:gridSpan w:val="3"/>
            <w:vAlign w:val="center"/>
            <w:hideMark/>
            <w:tcPrChange w:id="935" w:author="Autor">
              <w:tcPr>
                <w:tcW w:w="3255" w:type="dxa"/>
                <w:gridSpan w:val="4"/>
                <w:vAlign w:val="center"/>
                <w:hideMark/>
              </w:tcPr>
            </w:tcPrChange>
          </w:tcPr>
          <w:p w14:paraId="7BA72C3D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51" w:type="dxa"/>
            <w:gridSpan w:val="6"/>
            <w:vAlign w:val="center"/>
            <w:hideMark/>
            <w:tcPrChange w:id="936" w:author="Autor">
              <w:tcPr>
                <w:tcW w:w="5840" w:type="dxa"/>
                <w:gridSpan w:val="10"/>
                <w:vAlign w:val="center"/>
                <w:hideMark/>
              </w:tcPr>
            </w:tcPrChange>
          </w:tcPr>
          <w:p w14:paraId="57590769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59DA028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93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40"/>
          <w:trPrChange w:id="938" w:author="Autor">
            <w:trPr>
              <w:trHeight w:val="340"/>
            </w:trPr>
          </w:trPrChange>
        </w:trPr>
        <w:tc>
          <w:tcPr>
            <w:tcW w:w="3244" w:type="dxa"/>
            <w:gridSpan w:val="3"/>
            <w:vAlign w:val="center"/>
            <w:hideMark/>
            <w:tcPrChange w:id="939" w:author="Autor">
              <w:tcPr>
                <w:tcW w:w="3255" w:type="dxa"/>
                <w:gridSpan w:val="4"/>
                <w:vAlign w:val="center"/>
                <w:hideMark/>
              </w:tcPr>
            </w:tcPrChange>
          </w:tcPr>
          <w:p w14:paraId="3C84A10B" w14:textId="468840A2" w:rsidR="00F426CF" w:rsidRPr="00F83000" w:rsidRDefault="00F426CF" w:rsidP="00F8414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účinnosti </w:t>
            </w:r>
            <w:del w:id="940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zmluvy</w:delText>
              </w:r>
            </w:del>
            <w:ins w:id="941" w:author="Autor">
              <w:r w:rsidR="00A5426A">
                <w:rPr>
                  <w:rFonts w:ascii="Arial Narrow" w:hAnsi="Arial Narrow"/>
                  <w:color w:val="000000"/>
                  <w:sz w:val="20"/>
                  <w:szCs w:val="20"/>
                </w:rPr>
                <w:t>Zmluv</w:t>
              </w:r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t>y</w:t>
              </w:r>
            </w:ins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 o </w:t>
            </w:r>
            <w:del w:id="942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poskytnutí </w:delText>
              </w:r>
            </w:del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NFP</w:t>
            </w:r>
          </w:p>
        </w:tc>
        <w:tc>
          <w:tcPr>
            <w:tcW w:w="5851" w:type="dxa"/>
            <w:gridSpan w:val="6"/>
            <w:vAlign w:val="center"/>
            <w:hideMark/>
            <w:tcPrChange w:id="943" w:author="Autor">
              <w:tcPr>
                <w:tcW w:w="5840" w:type="dxa"/>
                <w:gridSpan w:val="10"/>
                <w:vAlign w:val="center"/>
                <w:hideMark/>
              </w:tcPr>
            </w:tcPrChange>
          </w:tcPr>
          <w:p w14:paraId="472305AD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6B8218F3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94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765"/>
          <w:trPrChange w:id="945" w:author="Autor">
            <w:trPr>
              <w:trHeight w:val="765"/>
            </w:trPr>
          </w:trPrChange>
        </w:trPr>
        <w:tc>
          <w:tcPr>
            <w:tcW w:w="3244" w:type="dxa"/>
            <w:gridSpan w:val="3"/>
            <w:vAlign w:val="center"/>
            <w:hideMark/>
            <w:tcPrChange w:id="946" w:author="Autor">
              <w:tcPr>
                <w:tcW w:w="3255" w:type="dxa"/>
                <w:gridSpan w:val="4"/>
                <w:vAlign w:val="center"/>
                <w:hideMark/>
              </w:tcPr>
            </w:tcPrChange>
          </w:tcPr>
          <w:p w14:paraId="2B15DDFF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51" w:type="dxa"/>
            <w:gridSpan w:val="6"/>
            <w:vAlign w:val="center"/>
            <w:hideMark/>
            <w:tcPrChange w:id="947" w:author="Autor">
              <w:tcPr>
                <w:tcW w:w="5840" w:type="dxa"/>
                <w:gridSpan w:val="10"/>
                <w:vAlign w:val="center"/>
                <w:hideMark/>
              </w:tcPr>
            </w:tcPrChange>
          </w:tcPr>
          <w:p w14:paraId="00F253B6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A6A36E9" w14:textId="77777777" w:rsidTr="0024400F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14:paraId="79040614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F426CF" w:rsidRPr="00F83000" w14:paraId="33C4CA42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94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trPrChange w:id="949" w:author="Autor">
            <w:trPr>
              <w:trHeight w:val="330"/>
            </w:trPr>
          </w:trPrChange>
        </w:trPr>
        <w:tc>
          <w:tcPr>
            <w:tcW w:w="3244" w:type="dxa"/>
            <w:gridSpan w:val="3"/>
            <w:vAlign w:val="center"/>
            <w:hideMark/>
            <w:tcPrChange w:id="950" w:author="Autor">
              <w:tcPr>
                <w:tcW w:w="3255" w:type="dxa"/>
                <w:gridSpan w:val="4"/>
                <w:vAlign w:val="center"/>
                <w:hideMark/>
              </w:tcPr>
            </w:tcPrChange>
          </w:tcPr>
          <w:p w14:paraId="47C9560C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6"/>
            </w:r>
          </w:p>
        </w:tc>
        <w:tc>
          <w:tcPr>
            <w:tcW w:w="5851" w:type="dxa"/>
            <w:gridSpan w:val="6"/>
            <w:vAlign w:val="center"/>
            <w:hideMark/>
            <w:tcPrChange w:id="953" w:author="Autor">
              <w:tcPr>
                <w:tcW w:w="5840" w:type="dxa"/>
                <w:gridSpan w:val="10"/>
                <w:vAlign w:val="center"/>
                <w:hideMark/>
              </w:tcPr>
            </w:tcPrChange>
          </w:tcPr>
          <w:p w14:paraId="11F6D631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Skutočné dodanie výkonov, tovarov, poskytnutie služieb a vykonanie prác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Vedenie účtovníctva o skutočnostiach týkajúcich sa projektu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4583C262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Archivácia dokumentov a podkladov súvisiacich s projektom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7"/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6AC5065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platbu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2391F2AE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poskytnutie zálohovej platby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3117CF69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zúčtovanie predfinancovania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797CAC95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Cestovné náhrady; </w:t>
            </w:r>
          </w:p>
          <w:p w14:paraId="3EF5CE3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Dokladovanie výdavkov; </w:t>
            </w:r>
          </w:p>
          <w:p w14:paraId="76F5A23E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Ostatné výdavky - externé služby (outsourcing); </w:t>
            </w:r>
          </w:p>
          <w:p w14:paraId="485E2B8B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Finančné výdavky a poplatky; </w:t>
            </w:r>
          </w:p>
          <w:p w14:paraId="5FB9599F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Generovanie príjmov z projektu; </w:t>
            </w:r>
          </w:p>
          <w:p w14:paraId="64B018B4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Hospodárnosť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, efektívnosť,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účelnosť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a účinnosť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 výdavkov; </w:t>
            </w:r>
          </w:p>
          <w:p w14:paraId="52B09977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Krížové financovanie; </w:t>
            </w:r>
          </w:p>
          <w:p w14:paraId="5BFC4F88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použitého materiálu; </w:t>
            </w:r>
          </w:p>
          <w:p w14:paraId="7984046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pozemkov; </w:t>
            </w:r>
          </w:p>
          <w:p w14:paraId="58AA9247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stavieb; </w:t>
            </w:r>
          </w:p>
          <w:p w14:paraId="22BA8F20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Napĺňanie merateľných ukazovateľov projektu; </w:t>
            </w:r>
          </w:p>
          <w:p w14:paraId="6A119697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Neprekrývanie sa výdavkov; </w:t>
            </w:r>
          </w:p>
          <w:p w14:paraId="3FCB0223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Vykonanie stavebných prác; </w:t>
            </w:r>
          </w:p>
          <w:p w14:paraId="6A1DC60A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Odpisy, režijné náklady a vecné príspevky; </w:t>
            </w:r>
          </w:p>
          <w:p w14:paraId="134358D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Opatrenia prijaté na základe vykonaných kontrol; </w:t>
            </w:r>
          </w:p>
          <w:p w14:paraId="19B4A0A1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Osobné výdavky; </w:t>
            </w:r>
          </w:p>
          <w:p w14:paraId="4182F683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Štátna pomoc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 pomoc de minimis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5837D801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Vecná, časová a územná oprávnenosť výdavkov; </w:t>
            </w:r>
          </w:p>
          <w:p w14:paraId="71668516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Finančný prenájom a operatívny nájom; </w:t>
            </w:r>
          </w:p>
          <w:p w14:paraId="050C9E53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Fyzická kontrola prebiehajúcich aktivít; </w:t>
            </w:r>
          </w:p>
          <w:p w14:paraId="5022770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Nakladanie s majetkom nadobudnutým z NFP; </w:t>
            </w:r>
          </w:p>
          <w:p w14:paraId="553DD73B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Publicita projektu; </w:t>
            </w:r>
          </w:p>
          <w:p w14:paraId="4076E466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Kontrola dokumentácie VO v rámci </w:t>
            </w:r>
            <w:r w:rsidR="00AA10AA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finančnej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kontroly na mieste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8"/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2C250176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Cieľová skupina a s ňou súvisiace dáta; </w:t>
            </w:r>
          </w:p>
          <w:p w14:paraId="6CDE444A" w14:textId="77777777" w:rsidR="00F426CF" w:rsidRDefault="00F426CF" w:rsidP="00F426CF">
            <w:pPr>
              <w:rPr>
                <w:ins w:id="958" w:author="Autor"/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Konflikt záujmov</w:t>
            </w:r>
          </w:p>
          <w:p w14:paraId="22B5CEA1" w14:textId="17CAB7F2" w:rsidR="00906D6C" w:rsidRPr="00F83000" w:rsidRDefault="00906D6C" w:rsidP="00640099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ins w:id="959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>Iný predmet kontroly</w:t>
              </w:r>
              <w:r w:rsidR="00622C1D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 definovaný RO</w:t>
              </w:r>
              <w:r>
                <w:rPr>
                  <w:rStyle w:val="Odkaznapoznmkupodiarou"/>
                  <w:rFonts w:ascii="Arial Narrow" w:hAnsi="Arial Narrow"/>
                  <w:color w:val="000000"/>
                  <w:sz w:val="20"/>
                  <w:szCs w:val="20"/>
                </w:rPr>
                <w:footnoteReference w:id="19"/>
              </w:r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 </w:t>
              </w:r>
            </w:ins>
          </w:p>
        </w:tc>
      </w:tr>
      <w:tr w:rsidR="00F426CF" w:rsidRPr="00F83000" w14:paraId="35DD8CD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96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30"/>
          <w:trPrChange w:id="963" w:author="Autor">
            <w:trPr>
              <w:trHeight w:val="330"/>
            </w:trPr>
          </w:trPrChange>
        </w:trPr>
        <w:tc>
          <w:tcPr>
            <w:tcW w:w="3244" w:type="dxa"/>
            <w:gridSpan w:val="3"/>
            <w:vAlign w:val="center"/>
            <w:hideMark/>
            <w:tcPrChange w:id="964" w:author="Autor">
              <w:tcPr>
                <w:tcW w:w="3255" w:type="dxa"/>
                <w:gridSpan w:val="4"/>
                <w:vAlign w:val="center"/>
                <w:hideMark/>
              </w:tcPr>
            </w:tcPrChange>
          </w:tcPr>
          <w:p w14:paraId="1F9022AA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Forma kontroly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20"/>
            </w:r>
          </w:p>
        </w:tc>
        <w:tc>
          <w:tcPr>
            <w:tcW w:w="5851" w:type="dxa"/>
            <w:gridSpan w:val="6"/>
            <w:vAlign w:val="center"/>
            <w:hideMark/>
            <w:tcPrChange w:id="967" w:author="Autor">
              <w:tcPr>
                <w:tcW w:w="5840" w:type="dxa"/>
                <w:gridSpan w:val="10"/>
                <w:vAlign w:val="center"/>
                <w:hideMark/>
              </w:tcPr>
            </w:tcPrChange>
          </w:tcPr>
          <w:p w14:paraId="778EA1AE" w14:textId="74245C58" w:rsidR="00F426CF" w:rsidRPr="00F83000" w:rsidRDefault="00F426CF" w:rsidP="00037BF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r w:rsidR="00037BF1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finančná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kontrola /</w:t>
            </w:r>
            <w:del w:id="968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</w:delText>
              </w:r>
            </w:del>
            <w:r w:rsidR="00037BF1">
              <w:rPr>
                <w:rFonts w:ascii="Arial Narrow" w:hAnsi="Arial Narrow"/>
                <w:color w:val="000000"/>
                <w:sz w:val="20"/>
                <w:szCs w:val="20"/>
              </w:rPr>
              <w:t>Finančná k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ontrola na mieste</w:t>
            </w:r>
            <w:ins w:id="969" w:author="Autor">
              <w:r w:rsidR="008D0203">
                <w:rPr>
                  <w:rFonts w:ascii="Arial Narrow" w:hAnsi="Arial Narrow"/>
                  <w:color w:val="000000"/>
                  <w:sz w:val="20"/>
                  <w:szCs w:val="20"/>
                </w:rPr>
                <w:t>/Administratívna finančná kontrola a finančná kontrola na mieste</w:t>
              </w:r>
            </w:ins>
          </w:p>
        </w:tc>
      </w:tr>
      <w:tr w:rsidR="00F426CF" w:rsidRPr="00F426CF" w14:paraId="584E3738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F700A77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1 - Skutočné dodanie výkonov, tovarov, poskytnutie služieb a vykonanie prác</w:t>
            </w:r>
          </w:p>
        </w:tc>
      </w:tr>
      <w:tr w:rsidR="00582722" w:rsidRPr="00F426CF" w14:paraId="62CE2B31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BA93DD4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B5C9BB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708CAFF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7607E17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BD21019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4C05D76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14:paraId="421A89DA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97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971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972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A5BE0E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07" w:type="dxa"/>
            <w:gridSpan w:val="3"/>
            <w:vAlign w:val="center"/>
            <w:hideMark/>
            <w:tcPrChange w:id="973" w:author="Autor">
              <w:tcPr>
                <w:tcW w:w="4110" w:type="dxa"/>
                <w:gridSpan w:val="4"/>
                <w:vAlign w:val="center"/>
                <w:hideMark/>
              </w:tcPr>
            </w:tcPrChange>
          </w:tcPr>
          <w:p w14:paraId="51CFB92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Zodpovedajú tovary, služby a práce deklarované na účtovných dokladoch rovnocennej dôkaznej hodnoty, resp. dokumentácii, ktorá ich nahradzuje a ktoré boli nárokované na RO spolu so ŽoP skutočnosti?</w:t>
            </w:r>
          </w:p>
        </w:tc>
        <w:tc>
          <w:tcPr>
            <w:tcW w:w="571" w:type="dxa"/>
            <w:vAlign w:val="center"/>
            <w:hideMark/>
            <w:tcPrChange w:id="974" w:author="Autor">
              <w:tcPr>
                <w:tcW w:w="563" w:type="dxa"/>
                <w:gridSpan w:val="2"/>
                <w:vAlign w:val="center"/>
                <w:hideMark/>
              </w:tcPr>
            </w:tcPrChange>
          </w:tcPr>
          <w:p w14:paraId="290033E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975" w:author="Autor">
              <w:tcPr>
                <w:tcW w:w="567" w:type="dxa"/>
                <w:vAlign w:val="center"/>
                <w:hideMark/>
              </w:tcPr>
            </w:tcPrChange>
          </w:tcPr>
          <w:p w14:paraId="07D46AC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97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B122FA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97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3BB438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472A6014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97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979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98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F275B0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4107" w:type="dxa"/>
            <w:gridSpan w:val="3"/>
            <w:vAlign w:val="center"/>
            <w:hideMark/>
            <w:tcPrChange w:id="981" w:author="Autor">
              <w:tcPr>
                <w:tcW w:w="4110" w:type="dxa"/>
                <w:gridSpan w:val="4"/>
                <w:vAlign w:val="center"/>
                <w:hideMark/>
              </w:tcPr>
            </w:tcPrChange>
          </w:tcPr>
          <w:p w14:paraId="73DC8F9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stavebný denník súčasťou dokumentácie vedenia stavby uloženej na stavenisku?</w:t>
            </w:r>
          </w:p>
        </w:tc>
        <w:tc>
          <w:tcPr>
            <w:tcW w:w="571" w:type="dxa"/>
            <w:vAlign w:val="center"/>
            <w:hideMark/>
            <w:tcPrChange w:id="982" w:author="Autor">
              <w:tcPr>
                <w:tcW w:w="563" w:type="dxa"/>
                <w:gridSpan w:val="2"/>
                <w:vAlign w:val="center"/>
                <w:hideMark/>
              </w:tcPr>
            </w:tcPrChange>
          </w:tcPr>
          <w:p w14:paraId="6F7D381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983" w:author="Autor">
              <w:tcPr>
                <w:tcW w:w="567" w:type="dxa"/>
                <w:vAlign w:val="center"/>
                <w:hideMark/>
              </w:tcPr>
            </w:tcPrChange>
          </w:tcPr>
          <w:p w14:paraId="31DED3C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98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C7057E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98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CE84EF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0BAFBE2C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98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987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98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FB4ACE4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107" w:type="dxa"/>
            <w:gridSpan w:val="3"/>
            <w:vAlign w:val="center"/>
            <w:hideMark/>
            <w:tcPrChange w:id="989" w:author="Autor">
              <w:tcPr>
                <w:tcW w:w="4110" w:type="dxa"/>
                <w:gridSpan w:val="4"/>
                <w:vAlign w:val="center"/>
                <w:hideMark/>
              </w:tcPr>
            </w:tcPrChange>
          </w:tcPr>
          <w:p w14:paraId="115987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stavebnom denníku zaznamenané všetky dôležité okolnosti a skutočnosti týkajúce sa uskutočňovania stavby (napr. priebeh výstavby, časový postup prác, počasie, zistené skutočnosti a navrhované opatrenia a pod.)?</w:t>
            </w:r>
          </w:p>
        </w:tc>
        <w:tc>
          <w:tcPr>
            <w:tcW w:w="571" w:type="dxa"/>
            <w:vAlign w:val="center"/>
            <w:hideMark/>
            <w:tcPrChange w:id="990" w:author="Autor">
              <w:tcPr>
                <w:tcW w:w="563" w:type="dxa"/>
                <w:gridSpan w:val="2"/>
                <w:vAlign w:val="center"/>
                <w:hideMark/>
              </w:tcPr>
            </w:tcPrChange>
          </w:tcPr>
          <w:p w14:paraId="32B265E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991" w:author="Autor">
              <w:tcPr>
                <w:tcW w:w="567" w:type="dxa"/>
                <w:vAlign w:val="center"/>
                <w:hideMark/>
              </w:tcPr>
            </w:tcPrChange>
          </w:tcPr>
          <w:p w14:paraId="00FBE01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99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9D0299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99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1D88D4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5DAC694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99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995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99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01F635E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4107" w:type="dxa"/>
            <w:gridSpan w:val="3"/>
            <w:vAlign w:val="center"/>
            <w:hideMark/>
            <w:tcPrChange w:id="997" w:author="Autor">
              <w:tcPr>
                <w:tcW w:w="4110" w:type="dxa"/>
                <w:gridSpan w:val="4"/>
                <w:vAlign w:val="center"/>
                <w:hideMark/>
              </w:tcPr>
            </w:tcPrChange>
          </w:tcPr>
          <w:p w14:paraId="7F33EEA0" w14:textId="31F77F7A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 preukázaný súlad realizácie aktivít projektu s podmienkami </w:t>
            </w:r>
            <w:del w:id="998" w:author="Autor">
              <w:r w:rsidRPr="00F426CF"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999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y </w:t>
              </w:r>
              <w:r w:rsidR="00F8414E">
                <w:rPr>
                  <w:color w:val="000000"/>
                  <w:sz w:val="20"/>
                  <w:szCs w:val="20"/>
                </w:rPr>
                <w:t>o NFP</w:t>
              </w:r>
            </w:ins>
            <w:r w:rsidR="00F8414E"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(s cieľmi projektu vyjadrenými ukazovateľmi, rozpočtom, harmonogramom realizácie aktivít projektu a pod.)?</w:t>
            </w:r>
          </w:p>
        </w:tc>
        <w:tc>
          <w:tcPr>
            <w:tcW w:w="571" w:type="dxa"/>
            <w:vAlign w:val="center"/>
            <w:hideMark/>
            <w:tcPrChange w:id="1000" w:author="Autor">
              <w:tcPr>
                <w:tcW w:w="563" w:type="dxa"/>
                <w:gridSpan w:val="2"/>
                <w:vAlign w:val="center"/>
                <w:hideMark/>
              </w:tcPr>
            </w:tcPrChange>
          </w:tcPr>
          <w:p w14:paraId="06567C7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001" w:author="Autor">
              <w:tcPr>
                <w:tcW w:w="567" w:type="dxa"/>
                <w:vAlign w:val="center"/>
                <w:hideMark/>
              </w:tcPr>
            </w:tcPrChange>
          </w:tcPr>
          <w:p w14:paraId="3EF1C35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00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BDEA4F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00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76C37FC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E67AA18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00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1005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100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A4ED0F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4107" w:type="dxa"/>
            <w:gridSpan w:val="3"/>
            <w:vAlign w:val="center"/>
            <w:hideMark/>
            <w:tcPrChange w:id="1007" w:author="Autor">
              <w:tcPr>
                <w:tcW w:w="4110" w:type="dxa"/>
                <w:gridSpan w:val="4"/>
                <w:vAlign w:val="center"/>
                <w:hideMark/>
              </w:tcPr>
            </w:tcPrChange>
          </w:tcPr>
          <w:p w14:paraId="7CB41C60" w14:textId="7EE2272F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pravidlá v oblasti informovania a publicity dodržané v zmysle </w:t>
            </w:r>
            <w:del w:id="1008" w:author="Autor">
              <w:r w:rsidRPr="00F426CF"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1009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y</w:t>
              </w:r>
              <w:r w:rsidR="00F8414E"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  <w:tcPrChange w:id="1010" w:author="Autor">
              <w:tcPr>
                <w:tcW w:w="563" w:type="dxa"/>
                <w:gridSpan w:val="2"/>
                <w:vAlign w:val="center"/>
                <w:hideMark/>
              </w:tcPr>
            </w:tcPrChange>
          </w:tcPr>
          <w:p w14:paraId="24B17DF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011" w:author="Autor">
              <w:tcPr>
                <w:tcW w:w="567" w:type="dxa"/>
                <w:vAlign w:val="center"/>
                <w:hideMark/>
              </w:tcPr>
            </w:tcPrChange>
          </w:tcPr>
          <w:p w14:paraId="483B618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01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918386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01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137A2A7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696A43A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01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1015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101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9F55B39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4107" w:type="dxa"/>
            <w:gridSpan w:val="3"/>
            <w:vAlign w:val="center"/>
            <w:hideMark/>
            <w:tcPrChange w:id="1017" w:author="Autor">
              <w:tcPr>
                <w:tcW w:w="4110" w:type="dxa"/>
                <w:gridSpan w:val="4"/>
                <w:vAlign w:val="center"/>
                <w:hideMark/>
              </w:tcPr>
            </w:tcPrChange>
          </w:tcPr>
          <w:p w14:paraId="74B960F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horizontálneho princípu - Udržateľný rozvoj?</w:t>
            </w:r>
          </w:p>
        </w:tc>
        <w:tc>
          <w:tcPr>
            <w:tcW w:w="571" w:type="dxa"/>
            <w:vAlign w:val="center"/>
            <w:hideMark/>
            <w:tcPrChange w:id="1018" w:author="Autor">
              <w:tcPr>
                <w:tcW w:w="563" w:type="dxa"/>
                <w:gridSpan w:val="2"/>
                <w:vAlign w:val="center"/>
                <w:hideMark/>
              </w:tcPr>
            </w:tcPrChange>
          </w:tcPr>
          <w:p w14:paraId="06C9B39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019" w:author="Autor">
              <w:tcPr>
                <w:tcW w:w="567" w:type="dxa"/>
                <w:vAlign w:val="center"/>
                <w:hideMark/>
              </w:tcPr>
            </w:tcPrChange>
          </w:tcPr>
          <w:p w14:paraId="02FC0D1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02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A8DEAC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02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1752844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67681BC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02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1023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1024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C2711A6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4107" w:type="dxa"/>
            <w:gridSpan w:val="3"/>
            <w:vAlign w:val="center"/>
            <w:hideMark/>
            <w:tcPrChange w:id="1025" w:author="Autor">
              <w:tcPr>
                <w:tcW w:w="4110" w:type="dxa"/>
                <w:gridSpan w:val="4"/>
                <w:vAlign w:val="center"/>
                <w:hideMark/>
              </w:tcPr>
            </w:tcPrChange>
          </w:tcPr>
          <w:p w14:paraId="71DCD93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horizontálneho princípu - Rovnosť príležitostí?</w:t>
            </w:r>
          </w:p>
        </w:tc>
        <w:tc>
          <w:tcPr>
            <w:tcW w:w="571" w:type="dxa"/>
            <w:vAlign w:val="center"/>
            <w:hideMark/>
            <w:tcPrChange w:id="1026" w:author="Autor">
              <w:tcPr>
                <w:tcW w:w="563" w:type="dxa"/>
                <w:gridSpan w:val="2"/>
                <w:vAlign w:val="center"/>
                <w:hideMark/>
              </w:tcPr>
            </w:tcPrChange>
          </w:tcPr>
          <w:p w14:paraId="4085A02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027" w:author="Autor">
              <w:tcPr>
                <w:tcW w:w="567" w:type="dxa"/>
                <w:vAlign w:val="center"/>
                <w:hideMark/>
              </w:tcPr>
            </w:tcPrChange>
          </w:tcPr>
          <w:p w14:paraId="615E6A4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028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E1F619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029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4F06C46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72EC344C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03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031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032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B5BEE00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4107" w:type="dxa"/>
            <w:gridSpan w:val="3"/>
            <w:vAlign w:val="center"/>
            <w:hideMark/>
            <w:tcPrChange w:id="1033" w:author="Autor">
              <w:tcPr>
                <w:tcW w:w="4110" w:type="dxa"/>
                <w:gridSpan w:val="4"/>
                <w:vAlign w:val="center"/>
                <w:hideMark/>
              </w:tcPr>
            </w:tcPrChange>
          </w:tcPr>
          <w:p w14:paraId="40C654A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ukončenie činností realizovaného projektu prijímateľa spôsobené zmenou povahy vlastníctva podporeného projektu?</w:t>
            </w:r>
          </w:p>
        </w:tc>
        <w:tc>
          <w:tcPr>
            <w:tcW w:w="571" w:type="dxa"/>
            <w:vAlign w:val="center"/>
            <w:hideMark/>
            <w:tcPrChange w:id="1034" w:author="Autor">
              <w:tcPr>
                <w:tcW w:w="563" w:type="dxa"/>
                <w:gridSpan w:val="2"/>
                <w:vAlign w:val="center"/>
                <w:hideMark/>
              </w:tcPr>
            </w:tcPrChange>
          </w:tcPr>
          <w:p w14:paraId="13A9B49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035" w:author="Autor">
              <w:tcPr>
                <w:tcW w:w="567" w:type="dxa"/>
                <w:vAlign w:val="center"/>
                <w:hideMark/>
              </w:tcPr>
            </w:tcPrChange>
          </w:tcPr>
          <w:p w14:paraId="7081508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03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BFC39A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03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63D261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BD7EB4F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03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1039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104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A9F3AE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4107" w:type="dxa"/>
            <w:gridSpan w:val="3"/>
            <w:vAlign w:val="center"/>
            <w:hideMark/>
            <w:tcPrChange w:id="1041" w:author="Autor">
              <w:tcPr>
                <w:tcW w:w="4110" w:type="dxa"/>
                <w:gridSpan w:val="4"/>
                <w:vAlign w:val="center"/>
                <w:hideMark/>
              </w:tcPr>
            </w:tcPrChange>
          </w:tcPr>
          <w:p w14:paraId="79A45E8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rámci realizovaného projektu identifikovaná podstatná zmena projektu, ktorá predstavuje neoprávnenú výhodu pre subjekt súkromného sektora alebo pre subjekt verejnej správy?</w:t>
            </w:r>
          </w:p>
        </w:tc>
        <w:tc>
          <w:tcPr>
            <w:tcW w:w="571" w:type="dxa"/>
            <w:vAlign w:val="center"/>
            <w:hideMark/>
            <w:tcPrChange w:id="1042" w:author="Autor">
              <w:tcPr>
                <w:tcW w:w="563" w:type="dxa"/>
                <w:gridSpan w:val="2"/>
                <w:vAlign w:val="center"/>
                <w:hideMark/>
              </w:tcPr>
            </w:tcPrChange>
          </w:tcPr>
          <w:p w14:paraId="31CC39D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043" w:author="Autor">
              <w:tcPr>
                <w:tcW w:w="567" w:type="dxa"/>
                <w:vAlign w:val="center"/>
                <w:hideMark/>
              </w:tcPr>
            </w:tcPrChange>
          </w:tcPr>
          <w:p w14:paraId="02D4A9D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04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383FBF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04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966E7C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467609D8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04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047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04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56AF9E3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1.10</w:t>
            </w:r>
          </w:p>
        </w:tc>
        <w:tc>
          <w:tcPr>
            <w:tcW w:w="4107" w:type="dxa"/>
            <w:gridSpan w:val="3"/>
            <w:vAlign w:val="center"/>
            <w:hideMark/>
            <w:tcPrChange w:id="1049" w:author="Autor">
              <w:tcPr>
                <w:tcW w:w="4110" w:type="dxa"/>
                <w:gridSpan w:val="4"/>
                <w:vAlign w:val="center"/>
                <w:hideMark/>
              </w:tcPr>
            </w:tcPrChange>
          </w:tcPr>
          <w:p w14:paraId="4401382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 rámci realizovaného projektu identifikovaná podstatná zmena projektu, ktorou boli porušené podmienky pre implementáciu projektu? </w:t>
            </w:r>
          </w:p>
        </w:tc>
        <w:tc>
          <w:tcPr>
            <w:tcW w:w="571" w:type="dxa"/>
            <w:vAlign w:val="center"/>
            <w:hideMark/>
            <w:tcPrChange w:id="1050" w:author="Autor">
              <w:tcPr>
                <w:tcW w:w="563" w:type="dxa"/>
                <w:gridSpan w:val="2"/>
                <w:vAlign w:val="center"/>
                <w:hideMark/>
              </w:tcPr>
            </w:tcPrChange>
          </w:tcPr>
          <w:p w14:paraId="7DD517D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051" w:author="Autor">
              <w:tcPr>
                <w:tcW w:w="567" w:type="dxa"/>
                <w:vAlign w:val="center"/>
                <w:hideMark/>
              </w:tcPr>
            </w:tcPrChange>
          </w:tcPr>
          <w:p w14:paraId="72FFCEB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05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AA962C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05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F4007B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71841565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05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055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05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9648D0B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1.11</w:t>
            </w:r>
          </w:p>
        </w:tc>
        <w:tc>
          <w:tcPr>
            <w:tcW w:w="4107" w:type="dxa"/>
            <w:gridSpan w:val="3"/>
            <w:vAlign w:val="center"/>
            <w:hideMark/>
            <w:tcPrChange w:id="1057" w:author="Autor">
              <w:tcPr>
                <w:tcW w:w="4110" w:type="dxa"/>
                <w:gridSpan w:val="4"/>
                <w:vAlign w:val="center"/>
                <w:hideMark/>
              </w:tcPr>
            </w:tcPrChange>
          </w:tcPr>
          <w:p w14:paraId="6183B636" w14:textId="45063B4C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Uchováva prijímateľ dokumentáciu týkajúcu sa dodania tovarov, poskytnutia služieb a vykonania prác v súlade so </w:t>
            </w:r>
            <w:del w:id="1058" w:author="Autor">
              <w:r w:rsidRPr="00F426CF">
                <w:rPr>
                  <w:color w:val="000000"/>
                  <w:sz w:val="20"/>
                  <w:szCs w:val="20"/>
                </w:rPr>
                <w:delText>zmluvou?</w:delText>
              </w:r>
            </w:del>
            <w:ins w:id="1059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ou</w:t>
              </w:r>
              <w:r w:rsidR="00F8414E">
                <w:rPr>
                  <w:color w:val="000000"/>
                  <w:sz w:val="20"/>
                  <w:szCs w:val="20"/>
                </w:rPr>
                <w:t xml:space="preserve"> o NFP</w:t>
              </w:r>
              <w:r w:rsidRPr="00F426CF">
                <w:rPr>
                  <w:color w:val="000000"/>
                  <w:sz w:val="20"/>
                  <w:szCs w:val="20"/>
                </w:rPr>
                <w:t>?</w:t>
              </w:r>
            </w:ins>
          </w:p>
        </w:tc>
        <w:tc>
          <w:tcPr>
            <w:tcW w:w="571" w:type="dxa"/>
            <w:vAlign w:val="center"/>
            <w:hideMark/>
            <w:tcPrChange w:id="1060" w:author="Autor">
              <w:tcPr>
                <w:tcW w:w="563" w:type="dxa"/>
                <w:gridSpan w:val="2"/>
                <w:vAlign w:val="center"/>
                <w:hideMark/>
              </w:tcPr>
            </w:tcPrChange>
          </w:tcPr>
          <w:p w14:paraId="14F21FF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061" w:author="Autor">
              <w:tcPr>
                <w:tcW w:w="567" w:type="dxa"/>
                <w:vAlign w:val="center"/>
                <w:hideMark/>
              </w:tcPr>
            </w:tcPrChange>
          </w:tcPr>
          <w:p w14:paraId="27C030B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06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31A10B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06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9FEDD7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2321FD72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06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065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06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335AFB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1.12</w:t>
            </w:r>
          </w:p>
        </w:tc>
        <w:tc>
          <w:tcPr>
            <w:tcW w:w="4107" w:type="dxa"/>
            <w:gridSpan w:val="3"/>
            <w:vAlign w:val="center"/>
            <w:hideMark/>
            <w:tcPrChange w:id="1067" w:author="Autor">
              <w:tcPr>
                <w:tcW w:w="4110" w:type="dxa"/>
                <w:gridSpan w:val="4"/>
                <w:vAlign w:val="center"/>
                <w:hideMark/>
              </w:tcPr>
            </w:tcPrChange>
          </w:tcPr>
          <w:p w14:paraId="6DA3BCC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v rámci kontroly identifikované podozrenie z podvodu? (postupuje sa v zmysle usmernení Ministerstva financií SR- najmä usmernenia k nezrovnalostiam)</w:t>
            </w:r>
          </w:p>
        </w:tc>
        <w:tc>
          <w:tcPr>
            <w:tcW w:w="571" w:type="dxa"/>
            <w:vAlign w:val="center"/>
            <w:hideMark/>
            <w:tcPrChange w:id="1068" w:author="Autor">
              <w:tcPr>
                <w:tcW w:w="563" w:type="dxa"/>
                <w:gridSpan w:val="2"/>
                <w:vAlign w:val="center"/>
                <w:hideMark/>
              </w:tcPr>
            </w:tcPrChange>
          </w:tcPr>
          <w:p w14:paraId="3D8EE7E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069" w:author="Autor">
              <w:tcPr>
                <w:tcW w:w="567" w:type="dxa"/>
                <w:vAlign w:val="center"/>
                <w:hideMark/>
              </w:tcPr>
            </w:tcPrChange>
          </w:tcPr>
          <w:p w14:paraId="2E63644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07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609FB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07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8049702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55BE14BC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6A04D075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2 - Vedenie účtovníctva o skutočnostiach týkajúcich sa projektu</w:t>
            </w:r>
          </w:p>
        </w:tc>
      </w:tr>
      <w:tr w:rsidR="00582722" w:rsidRPr="00F426CF" w14:paraId="59694254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82E5047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3CAA7C9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0938464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64AB6EA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1B57E688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1633B9BD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14:paraId="7B32ACE4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07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073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074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62272F9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4107" w:type="dxa"/>
            <w:gridSpan w:val="3"/>
            <w:vAlign w:val="center"/>
            <w:hideMark/>
            <w:tcPrChange w:id="1075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2A187D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predmetné doklady správne, úplné, preukázateľné, zrozumiteľné a priebežne chronologicky vedené spôsobom zaručujúcim ich trvalosť? </w:t>
            </w:r>
          </w:p>
        </w:tc>
        <w:tc>
          <w:tcPr>
            <w:tcW w:w="571" w:type="dxa"/>
            <w:vAlign w:val="center"/>
            <w:hideMark/>
            <w:tcPrChange w:id="107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9E5CEB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077" w:author="Autor">
              <w:tcPr>
                <w:tcW w:w="567" w:type="dxa"/>
                <w:vAlign w:val="center"/>
                <w:hideMark/>
              </w:tcPr>
            </w:tcPrChange>
          </w:tcPr>
          <w:p w14:paraId="30396EB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078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6587F6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079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C1D4D7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A0B8143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08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020"/>
          <w:trPrChange w:id="1081" w:author="Autor">
            <w:trPr>
              <w:gridAfter w:val="1"/>
              <w:wAfter w:w="8" w:type="dxa"/>
              <w:trHeight w:val="1020"/>
            </w:trPr>
          </w:trPrChange>
        </w:trPr>
        <w:tc>
          <w:tcPr>
            <w:tcW w:w="1002" w:type="dxa"/>
            <w:vAlign w:val="center"/>
            <w:hideMark/>
            <w:tcPrChange w:id="1082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21FAA0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07" w:type="dxa"/>
            <w:gridSpan w:val="3"/>
            <w:vAlign w:val="center"/>
            <w:hideMark/>
            <w:tcPrChange w:id="1083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3CAAA7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Účtuje prijímateľ na analytických účtoch v členení podľa jednotlivých projektov alebo v analytickej evidencii vedenej v technickej forme v členení podľa jednotlivých projektov bez vytvorenia analytických účtov v členení podľa jednotlivých projektov (platí pre prípady podvojného účtovníctva)?</w:t>
            </w:r>
          </w:p>
        </w:tc>
        <w:tc>
          <w:tcPr>
            <w:tcW w:w="571" w:type="dxa"/>
            <w:vAlign w:val="center"/>
            <w:hideMark/>
            <w:tcPrChange w:id="108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0FB05A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085" w:author="Autor">
              <w:tcPr>
                <w:tcW w:w="567" w:type="dxa"/>
                <w:vAlign w:val="center"/>
                <w:hideMark/>
              </w:tcPr>
            </w:tcPrChange>
          </w:tcPr>
          <w:p w14:paraId="7914B0E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08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9D39AE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08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5EB96F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74F06292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08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089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09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66AA0AA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4107" w:type="dxa"/>
            <w:gridSpan w:val="3"/>
            <w:vAlign w:val="center"/>
            <w:hideMark/>
            <w:tcPrChange w:id="109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13A24B8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Vedie prijímateľ účtovníctvo v zmysle zákona o účtovníctve (jednoduché alebo podvojné účtovníctvo)?</w:t>
            </w:r>
          </w:p>
        </w:tc>
        <w:tc>
          <w:tcPr>
            <w:tcW w:w="571" w:type="dxa"/>
            <w:vAlign w:val="center"/>
            <w:hideMark/>
            <w:tcPrChange w:id="109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437AB7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093" w:author="Autor">
              <w:tcPr>
                <w:tcW w:w="567" w:type="dxa"/>
                <w:vAlign w:val="center"/>
                <w:hideMark/>
              </w:tcPr>
            </w:tcPrChange>
          </w:tcPr>
          <w:p w14:paraId="76B8F97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09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148691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09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1F52745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ADDB08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09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1097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109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5027971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4107" w:type="dxa"/>
            <w:gridSpan w:val="3"/>
            <w:vAlign w:val="center"/>
            <w:hideMark/>
            <w:tcPrChange w:id="109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AF9CE6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každý účtovný doklad týkajúci sa projektu zaevidovaný v účtovníctve prijímateľa?</w:t>
            </w:r>
          </w:p>
        </w:tc>
        <w:tc>
          <w:tcPr>
            <w:tcW w:w="571" w:type="dxa"/>
            <w:vAlign w:val="center"/>
            <w:hideMark/>
            <w:tcPrChange w:id="110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C6F090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101" w:author="Autor">
              <w:tcPr>
                <w:tcW w:w="567" w:type="dxa"/>
                <w:vAlign w:val="center"/>
                <w:hideMark/>
              </w:tcPr>
            </w:tcPrChange>
          </w:tcPr>
          <w:p w14:paraId="3ABAF8D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10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1E8FDA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10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2582704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5A5B52BE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10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105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10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5C8F57E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4107" w:type="dxa"/>
            <w:gridSpan w:val="3"/>
            <w:vAlign w:val="center"/>
            <w:hideMark/>
            <w:tcPrChange w:id="110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97EB83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ak prijímateľ nie je účtovnou jednotkou v zmysle §</w:t>
            </w:r>
            <w:r w:rsidR="0086606F"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1 ods. 2 zákona o účtovníctve postupoval prijímateľ podľa § 39 ods. 2 zákona č. 292/2014 Z. z.?</w:t>
            </w:r>
          </w:p>
        </w:tc>
        <w:tc>
          <w:tcPr>
            <w:tcW w:w="571" w:type="dxa"/>
            <w:vAlign w:val="center"/>
            <w:hideMark/>
            <w:tcPrChange w:id="110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D6D0C5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109" w:author="Autor">
              <w:tcPr>
                <w:tcW w:w="567" w:type="dxa"/>
                <w:vAlign w:val="center"/>
                <w:hideMark/>
              </w:tcPr>
            </w:tcPrChange>
          </w:tcPr>
          <w:p w14:paraId="7B7F259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11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7D216B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11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1BDD32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7B98F07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C82245A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3 - Archivácia dokumentov a podk</w:t>
            </w:r>
            <w:r w:rsidR="001456C1">
              <w:rPr>
                <w:b/>
                <w:bCs/>
                <w:color w:val="FFFFFF"/>
                <w:sz w:val="22"/>
                <w:szCs w:val="22"/>
              </w:rPr>
              <w:t>ladov súvisiacich s projektom</w:t>
            </w:r>
            <w:r w:rsidR="001456C1"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21"/>
            </w:r>
          </w:p>
        </w:tc>
      </w:tr>
      <w:tr w:rsidR="00582722" w:rsidRPr="00F426CF" w14:paraId="4A81A781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4B0BC9D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B4087EF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55ABBECE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38C3BCA7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8292803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6DF0D0A8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14:paraId="2D4D13C9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11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115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11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B03DE0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07" w:type="dxa"/>
            <w:gridSpan w:val="3"/>
            <w:vAlign w:val="center"/>
            <w:hideMark/>
            <w:tcPrChange w:id="111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E6A5891" w14:textId="1B1DAAF4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všetka relevantná dokumentácia súvisiaca s projektom uchovávaná v zmysle postupov stanovených RO a </w:t>
            </w:r>
            <w:del w:id="1118" w:author="Autor">
              <w:r w:rsidRPr="00F426CF">
                <w:rPr>
                  <w:color w:val="000000"/>
                  <w:sz w:val="20"/>
                  <w:szCs w:val="20"/>
                </w:rPr>
                <w:delText>zmluvou</w:delText>
              </w:r>
            </w:del>
            <w:ins w:id="1119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ou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o NFP?</w:t>
            </w:r>
          </w:p>
        </w:tc>
        <w:tc>
          <w:tcPr>
            <w:tcW w:w="571" w:type="dxa"/>
            <w:vAlign w:val="center"/>
            <w:hideMark/>
            <w:tcPrChange w:id="112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0D45CD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121" w:author="Autor">
              <w:tcPr>
                <w:tcW w:w="567" w:type="dxa"/>
                <w:vAlign w:val="center"/>
                <w:hideMark/>
              </w:tcPr>
            </w:tcPrChange>
          </w:tcPr>
          <w:p w14:paraId="0DFB47E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12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C01420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12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74FD93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4D13E7DF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12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125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12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0FCC2B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107" w:type="dxa"/>
            <w:gridSpan w:val="3"/>
            <w:vAlign w:val="center"/>
            <w:hideMark/>
            <w:tcPrChange w:id="112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BC69EE6" w14:textId="53BE945A" w:rsidR="00F426CF" w:rsidRPr="00F426CF" w:rsidRDefault="00F426CF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dokumenty uchovávané vo forme originálov, resp. vo forme stanovenej </w:t>
            </w:r>
            <w:del w:id="1128" w:author="Autor">
              <w:r w:rsidRPr="00F426CF">
                <w:rPr>
                  <w:color w:val="000000"/>
                  <w:sz w:val="20"/>
                  <w:szCs w:val="20"/>
                </w:rPr>
                <w:delText>zmluvou</w:delText>
              </w:r>
            </w:del>
            <w:ins w:id="1129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ou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o </w:t>
            </w:r>
            <w:del w:id="1130" w:author="Autor">
              <w:r w:rsidRPr="00F426CF">
                <w:rPr>
                  <w:color w:val="000000"/>
                  <w:sz w:val="20"/>
                  <w:szCs w:val="20"/>
                </w:rPr>
                <w:delText xml:space="preserve">poskytnutí </w:delText>
              </w:r>
            </w:del>
            <w:r w:rsidRPr="00F426CF">
              <w:rPr>
                <w:color w:val="000000"/>
                <w:sz w:val="20"/>
                <w:szCs w:val="20"/>
              </w:rPr>
              <w:t>NFP?</w:t>
            </w:r>
          </w:p>
        </w:tc>
        <w:tc>
          <w:tcPr>
            <w:tcW w:w="571" w:type="dxa"/>
            <w:vAlign w:val="center"/>
            <w:hideMark/>
            <w:tcPrChange w:id="113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DCAD52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132" w:author="Autor">
              <w:tcPr>
                <w:tcW w:w="567" w:type="dxa"/>
                <w:vAlign w:val="center"/>
                <w:hideMark/>
              </w:tcPr>
            </w:tcPrChange>
          </w:tcPr>
          <w:p w14:paraId="395FA7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133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5ABFED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134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25CCC3B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38A569DA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13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1136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1137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FB33A32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107" w:type="dxa"/>
            <w:gridSpan w:val="3"/>
            <w:vAlign w:val="center"/>
            <w:hideMark/>
            <w:tcPrChange w:id="1138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9CC3E0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zistené rozdiely dokladov predkladaných na RO a dokladov archivovaných u prijímateľa?</w:t>
            </w:r>
          </w:p>
        </w:tc>
        <w:tc>
          <w:tcPr>
            <w:tcW w:w="571" w:type="dxa"/>
            <w:vAlign w:val="center"/>
            <w:hideMark/>
            <w:tcPrChange w:id="113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B7425F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140" w:author="Autor">
              <w:tcPr>
                <w:tcW w:w="567" w:type="dxa"/>
                <w:vAlign w:val="center"/>
                <w:hideMark/>
              </w:tcPr>
            </w:tcPrChange>
          </w:tcPr>
          <w:p w14:paraId="11E0B6D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14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4D32E9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142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4AF6AE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8F9ACA1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CDA97AD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4A - Žiadosť o platbu</w:t>
            </w:r>
          </w:p>
        </w:tc>
      </w:tr>
      <w:tr w:rsidR="00582722" w:rsidRPr="00F426CF" w14:paraId="16405FB2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D605BBB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4ABD419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EF4A1A5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9E9F342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F260D47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1D868FB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582722" w:rsidRPr="00F426CF" w14:paraId="4B6F7586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3EA3E28A" w14:textId="77777777"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4A.1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3036AEC9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3CDC2904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51E49AE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55FD8023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9299614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14:paraId="4C64B205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14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144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14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DFC840D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4A.1.1</w:t>
            </w:r>
          </w:p>
        </w:tc>
        <w:tc>
          <w:tcPr>
            <w:tcW w:w="4107" w:type="dxa"/>
            <w:gridSpan w:val="3"/>
            <w:vAlign w:val="center"/>
            <w:hideMark/>
            <w:tcPrChange w:id="114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B62AF8E" w14:textId="3F3F8A34" w:rsidR="00F426CF" w:rsidRPr="00F426CF" w:rsidRDefault="00F426CF" w:rsidP="007A13BD">
            <w:pPr>
              <w:pStyle w:val="Default"/>
              <w:rPr>
                <w:sz w:val="20"/>
                <w:szCs w:val="20"/>
              </w:rPr>
            </w:pPr>
            <w:r w:rsidRPr="00582722">
              <w:rPr>
                <w:rFonts w:ascii="Times New Roman" w:hAnsi="Times New Roman"/>
                <w:sz w:val="20"/>
                <w:rPrChange w:id="1147" w:author="Autor">
                  <w:rPr>
                    <w:sz w:val="20"/>
                  </w:rPr>
                </w:rPrChange>
              </w:rPr>
              <w:t>Sú údaje v ŽoP predloženej cez verejný portál identické s údajmi, ktoré sú uvedené v tlačenej verzii ŽoP</w:t>
            </w:r>
            <w:r w:rsidR="00503240" w:rsidRPr="00582722">
              <w:rPr>
                <w:rFonts w:ascii="Times New Roman" w:hAnsi="Times New Roman"/>
                <w:sz w:val="20"/>
                <w:rPrChange w:id="1148" w:author="Autor">
                  <w:rPr>
                    <w:sz w:val="20"/>
                  </w:rPr>
                </w:rPrChange>
              </w:rPr>
              <w:t xml:space="preserve">? 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del w:id="1149" w:author="Autor"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P</w:delTex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latí do doby plnej elektronizácie a predkladania cez ITMS2014+</w:delTex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. </w:delText>
              </w:r>
            </w:del>
            <w:r w:rsidR="00E83484"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ŽoP </w:t>
            </w:r>
            <w:del w:id="1150" w:author="Autor"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nepredkladá</w:delText>
              </w:r>
            </w:del>
            <w:ins w:id="1151" w:author="Autor">
              <w:r w:rsidR="00E83484" w:rsidRPr="00D527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predkladá </w:t>
              </w:r>
              <w:r w:rsidR="00E83484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prostredníctvom elektronického podania priamo</w:t>
              </w:r>
            </w:ins>
            <w:r w:rsidR="00E83484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cez </w:t>
            </w:r>
            <w:r w:rsidR="00E83484"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verejný portál ITMS 2014+, túto skutočnosť RO nekontroluje.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</w:tc>
        <w:tc>
          <w:tcPr>
            <w:tcW w:w="571" w:type="dxa"/>
            <w:vAlign w:val="center"/>
            <w:hideMark/>
            <w:tcPrChange w:id="115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3F5A35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153" w:author="Autor">
              <w:tcPr>
                <w:tcW w:w="567" w:type="dxa"/>
                <w:vAlign w:val="center"/>
                <w:hideMark/>
              </w:tcPr>
            </w:tcPrChange>
          </w:tcPr>
          <w:p w14:paraId="018828C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15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F90606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15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0CE7B80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7BF0FADF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15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1157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hideMark/>
            <w:tcPrChange w:id="115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E0E3F7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4A.1.2</w:t>
            </w:r>
          </w:p>
        </w:tc>
        <w:tc>
          <w:tcPr>
            <w:tcW w:w="4107" w:type="dxa"/>
            <w:gridSpan w:val="3"/>
            <w:vAlign w:val="center"/>
            <w:hideMark/>
            <w:tcPrChange w:id="115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13A55CF3" w14:textId="03A5D558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del w:id="1160" w:author="Autor">
              <w:r w:rsidRPr="00F426CF">
                <w:rPr>
                  <w:color w:val="000000"/>
                  <w:sz w:val="20"/>
                  <w:szCs w:val="20"/>
                </w:rPr>
                <w:delText xml:space="preserve"> zmluve</w:delText>
              </w:r>
            </w:del>
            <w:ins w:id="1161" w:author="Autor">
              <w:r w:rsidR="00F8414E">
                <w:rPr>
                  <w:color w:val="000000"/>
                  <w:sz w:val="20"/>
                  <w:szCs w:val="20"/>
                </w:rPr>
                <w:t> </w:t>
              </w:r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e</w:t>
              </w:r>
              <w:r w:rsidR="00F8414E"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  <w:tcPrChange w:id="116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9EB89E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163" w:author="Autor">
              <w:tcPr>
                <w:tcW w:w="567" w:type="dxa"/>
                <w:vAlign w:val="center"/>
                <w:hideMark/>
              </w:tcPr>
            </w:tcPrChange>
          </w:tcPr>
          <w:p w14:paraId="6C16428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16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D03063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16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81154D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3BDE730C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16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167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16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6D52862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4A.1.3</w:t>
            </w:r>
          </w:p>
        </w:tc>
        <w:tc>
          <w:tcPr>
            <w:tcW w:w="4107" w:type="dxa"/>
            <w:gridSpan w:val="3"/>
            <w:vAlign w:val="center"/>
            <w:hideMark/>
            <w:tcPrChange w:id="116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1A7B1CAF" w14:textId="0BF64C64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identifikačný údaj banky a číslo účtu vo forme IBAN zhodný s údajmi v</w:t>
            </w:r>
            <w:del w:id="1170" w:author="Autor">
              <w:r w:rsidRPr="00F426CF">
                <w:rPr>
                  <w:color w:val="000000"/>
                  <w:sz w:val="20"/>
                  <w:szCs w:val="20"/>
                </w:rPr>
                <w:delText xml:space="preserve"> zmluve</w:delText>
              </w:r>
            </w:del>
            <w:ins w:id="1171" w:author="Autor">
              <w:r w:rsidR="00F8414E">
                <w:rPr>
                  <w:color w:val="000000"/>
                  <w:sz w:val="20"/>
                  <w:szCs w:val="20"/>
                </w:rPr>
                <w:t> </w:t>
              </w:r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e</w:t>
              </w:r>
              <w:r w:rsidR="00F8414E"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v platnom znení? </w:t>
            </w:r>
          </w:p>
        </w:tc>
        <w:tc>
          <w:tcPr>
            <w:tcW w:w="571" w:type="dxa"/>
            <w:vAlign w:val="center"/>
            <w:hideMark/>
            <w:tcPrChange w:id="117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0081A5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173" w:author="Autor">
              <w:tcPr>
                <w:tcW w:w="567" w:type="dxa"/>
                <w:vAlign w:val="center"/>
                <w:hideMark/>
              </w:tcPr>
            </w:tcPrChange>
          </w:tcPr>
          <w:p w14:paraId="51E6B73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17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B0ED93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17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3B041F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2EBD9ED4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17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177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17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FF06B8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4A.1.4</w:t>
            </w:r>
          </w:p>
        </w:tc>
        <w:tc>
          <w:tcPr>
            <w:tcW w:w="4107" w:type="dxa"/>
            <w:gridSpan w:val="3"/>
            <w:vAlign w:val="center"/>
            <w:hideMark/>
            <w:tcPrChange w:id="117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55AD20C" w14:textId="02DD4D62" w:rsidR="00F426CF" w:rsidRPr="00F426CF" w:rsidRDefault="00F426CF" w:rsidP="00E83484">
            <w:pPr>
              <w:pStyle w:val="Default"/>
              <w:rPr>
                <w:sz w:val="20"/>
                <w:szCs w:val="20"/>
              </w:rPr>
            </w:pPr>
            <w:r w:rsidRPr="00582722">
              <w:rPr>
                <w:rFonts w:ascii="Times New Roman" w:hAnsi="Times New Roman"/>
                <w:sz w:val="20"/>
                <w:rPrChange w:id="1180" w:author="Autor">
                  <w:rPr>
                    <w:sz w:val="20"/>
                  </w:rPr>
                </w:rPrChange>
              </w:rPr>
              <w:t>Je ŽoP spracovaná na predpísanom formulári, vyplnená vo všetkých povinných poliach v súlade s platnými pokynmi k vypĺňaniu ŽoP</w:t>
            </w:r>
            <w:r w:rsidR="00503240" w:rsidRPr="00582722">
              <w:rPr>
                <w:rFonts w:ascii="Times New Roman" w:hAnsi="Times New Roman"/>
                <w:sz w:val="20"/>
                <w:rPrChange w:id="1181" w:author="Autor">
                  <w:rPr>
                    <w:sz w:val="20"/>
                  </w:rPr>
                </w:rPrChange>
              </w:rPr>
              <w:t xml:space="preserve">? </w:t>
            </w:r>
            <w:del w:id="1182" w:author="Autor"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(</w:delTex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P</w:delTex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latí do doby plnej elektronizácie a predkladania cez ITMS2014+</w:delTex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.)</w:delText>
              </w:r>
            </w:del>
          </w:p>
        </w:tc>
        <w:tc>
          <w:tcPr>
            <w:tcW w:w="571" w:type="dxa"/>
            <w:vAlign w:val="center"/>
            <w:hideMark/>
            <w:tcPrChange w:id="118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838D75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184" w:author="Autor">
              <w:tcPr>
                <w:tcW w:w="567" w:type="dxa"/>
                <w:vAlign w:val="center"/>
                <w:hideMark/>
              </w:tcPr>
            </w:tcPrChange>
          </w:tcPr>
          <w:p w14:paraId="27A9512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18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59A783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18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202C147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0A3AE7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18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020"/>
          <w:trPrChange w:id="1188" w:author="Autor">
            <w:trPr>
              <w:gridAfter w:val="1"/>
              <w:wAfter w:w="8" w:type="dxa"/>
              <w:trHeight w:val="1020"/>
            </w:trPr>
          </w:trPrChange>
        </w:trPr>
        <w:tc>
          <w:tcPr>
            <w:tcW w:w="1002" w:type="dxa"/>
            <w:vAlign w:val="center"/>
            <w:hideMark/>
            <w:tcPrChange w:id="118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B830348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4A.1.5</w:t>
            </w:r>
          </w:p>
        </w:tc>
        <w:tc>
          <w:tcPr>
            <w:tcW w:w="4107" w:type="dxa"/>
            <w:gridSpan w:val="3"/>
            <w:vAlign w:val="center"/>
            <w:hideMark/>
            <w:tcPrChange w:id="1190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C21B9F3" w14:textId="7EEE4CCA" w:rsidR="00F426CF" w:rsidRPr="00F426CF" w:rsidRDefault="00F426CF" w:rsidP="00A20411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účtovné doklady , resp. dokumentáciu, ktorá ich nahradzuje, v originálnom vyhotovení, príp. ním overenú kópiu potvrdenú podpisom štatutárneho orgánu prijímateľa alebo ním poverenej osoby v zmysle </w:t>
            </w:r>
            <w:del w:id="1191" w:author="Autor">
              <w:r w:rsidRPr="00F426CF"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1192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y</w:t>
              </w:r>
              <w:r w:rsidR="00F8414E"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(v prípade ostatnej podpornej dokumentácie sa nevyžaduje potvrdenie podpisom štatutárneho orgánu)?</w:t>
            </w:r>
          </w:p>
        </w:tc>
        <w:tc>
          <w:tcPr>
            <w:tcW w:w="571" w:type="dxa"/>
            <w:vAlign w:val="center"/>
            <w:hideMark/>
            <w:tcPrChange w:id="119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4E75C1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194" w:author="Autor">
              <w:tcPr>
                <w:tcW w:w="567" w:type="dxa"/>
                <w:vAlign w:val="center"/>
                <w:hideMark/>
              </w:tcPr>
            </w:tcPrChange>
          </w:tcPr>
          <w:p w14:paraId="5AC5D79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19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2EDB7B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19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4AECAB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913EA7F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19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298"/>
          <w:trPrChange w:id="1198" w:author="Autor">
            <w:trPr>
              <w:gridAfter w:val="1"/>
              <w:wAfter w:w="8" w:type="dxa"/>
              <w:trHeight w:val="2295"/>
            </w:trPr>
          </w:trPrChange>
        </w:trPr>
        <w:tc>
          <w:tcPr>
            <w:tcW w:w="1002" w:type="dxa"/>
            <w:vAlign w:val="center"/>
            <w:hideMark/>
            <w:tcPrChange w:id="119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268D8D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4A.1.6</w:t>
            </w:r>
          </w:p>
        </w:tc>
        <w:tc>
          <w:tcPr>
            <w:tcW w:w="4107" w:type="dxa"/>
            <w:gridSpan w:val="3"/>
            <w:vAlign w:val="center"/>
            <w:hideMark/>
            <w:tcPrChange w:id="1200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B542A4B" w14:textId="1704D753" w:rsidR="00F426CF" w:rsidRPr="00F426CF" w:rsidRDefault="00F426CF" w:rsidP="008D020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="001F1F4D">
              <w:rPr>
                <w:color w:val="000000"/>
                <w:sz w:val="20"/>
                <w:szCs w:val="20"/>
              </w:rPr>
              <w:t>základná</w:t>
            </w:r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r w:rsidR="001A14F5">
              <w:rPr>
                <w:color w:val="000000"/>
                <w:sz w:val="20"/>
                <w:szCs w:val="20"/>
              </w:rPr>
              <w:t xml:space="preserve">finančná </w:t>
            </w:r>
            <w:r w:rsidRPr="00F426CF">
              <w:rPr>
                <w:color w:val="000000"/>
                <w:sz w:val="20"/>
                <w:szCs w:val="20"/>
              </w:rPr>
              <w:t>kontrola podľa §</w:t>
            </w:r>
            <w:r w:rsidR="00410D30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>7</w:t>
            </w:r>
            <w:r w:rsidRPr="00F426CF">
              <w:rPr>
                <w:color w:val="000000"/>
                <w:sz w:val="20"/>
                <w:szCs w:val="20"/>
              </w:rPr>
              <w:t xml:space="preserve"> zákona č.</w:t>
            </w:r>
            <w:r w:rsidR="001F1F4D">
              <w:rPr>
                <w:color w:val="000000"/>
                <w:sz w:val="20"/>
                <w:szCs w:val="20"/>
              </w:rPr>
              <w:t xml:space="preserve"> 357/</w:t>
            </w:r>
            <w:r w:rsidRPr="00F426CF">
              <w:rPr>
                <w:color w:val="000000"/>
                <w:sz w:val="20"/>
                <w:szCs w:val="20"/>
              </w:rPr>
              <w:t>20</w:t>
            </w:r>
            <w:r w:rsidR="00A20411">
              <w:rPr>
                <w:color w:val="000000"/>
                <w:sz w:val="20"/>
                <w:szCs w:val="20"/>
              </w:rPr>
              <w:t>15</w:t>
            </w:r>
            <w:r w:rsidRPr="00F426CF">
              <w:rPr>
                <w:color w:val="000000"/>
                <w:sz w:val="20"/>
                <w:szCs w:val="20"/>
              </w:rPr>
              <w:t xml:space="preserve"> Z. z. o finančnej kontrole a audite a o zmene a doplnení niektorých zákonov? </w:t>
            </w:r>
            <w:del w:id="1201" w:author="Autor">
              <w:r w:rsidRPr="00F426CF">
                <w:rPr>
                  <w:color w:val="000000"/>
                  <w:sz w:val="20"/>
                  <w:szCs w:val="20"/>
                </w:rPr>
                <w:delText xml:space="preserve">Pozn. RO je povinný vykonať </w:delText>
              </w:r>
              <w:r w:rsidR="001F1F4D">
                <w:rPr>
                  <w:color w:val="000000"/>
                  <w:sz w:val="20"/>
                  <w:szCs w:val="20"/>
                </w:rPr>
                <w:delText xml:space="preserve"> základnú</w:delText>
              </w:r>
              <w:r w:rsidR="001A14F5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="00A20411">
                <w:rPr>
                  <w:color w:val="000000"/>
                  <w:sz w:val="20"/>
                  <w:szCs w:val="20"/>
                </w:rPr>
                <w:delText xml:space="preserve"> finančnú</w:delText>
              </w:r>
              <w:r w:rsidRPr="00F426CF">
                <w:rPr>
                  <w:color w:val="000000"/>
                  <w:sz w:val="20"/>
                  <w:szCs w:val="20"/>
                </w:rPr>
                <w:delText xml:space="preserve"> 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delText>
              </w:r>
              <w:r w:rsidR="00410D30">
                <w:rPr>
                  <w:color w:val="000000"/>
                  <w:sz w:val="20"/>
                  <w:szCs w:val="20"/>
                </w:rPr>
                <w:delText>6</w:delText>
              </w:r>
              <w:r w:rsidR="00A20411">
                <w:rPr>
                  <w:color w:val="000000"/>
                  <w:sz w:val="20"/>
                  <w:szCs w:val="20"/>
                </w:rPr>
                <w:delText xml:space="preserve"> ods.</w:delText>
              </w:r>
              <w:r w:rsidR="00410D30">
                <w:rPr>
                  <w:color w:val="000000"/>
                  <w:sz w:val="20"/>
                  <w:szCs w:val="20"/>
                </w:rPr>
                <w:delText>4</w:delText>
              </w:r>
              <w:r w:rsidRPr="00F426CF">
                <w:rPr>
                  <w:color w:val="000000"/>
                  <w:sz w:val="20"/>
                  <w:szCs w:val="20"/>
                </w:rPr>
                <w:delText xml:space="preserve">  v závislosti od rozsahu skutočností, ktoré má daná osoba kontrolovať v zmysle svojho pracovného zaradenia.   </w:delText>
              </w:r>
            </w:del>
          </w:p>
        </w:tc>
        <w:tc>
          <w:tcPr>
            <w:tcW w:w="571" w:type="dxa"/>
            <w:vAlign w:val="center"/>
            <w:hideMark/>
            <w:tcPrChange w:id="120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6E745D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203" w:author="Autor">
              <w:tcPr>
                <w:tcW w:w="567" w:type="dxa"/>
                <w:vAlign w:val="center"/>
                <w:hideMark/>
              </w:tcPr>
            </w:tcPrChange>
          </w:tcPr>
          <w:p w14:paraId="616ECAE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20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26A8B8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20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C77C02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31422914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20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207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20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C17B88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4A.1.7</w:t>
            </w:r>
          </w:p>
        </w:tc>
        <w:tc>
          <w:tcPr>
            <w:tcW w:w="4107" w:type="dxa"/>
            <w:gridSpan w:val="3"/>
            <w:vAlign w:val="center"/>
            <w:hideMark/>
            <w:tcPrChange w:id="120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FC551F6" w14:textId="77777777" w:rsidR="00503240" w:rsidRPr="00770B52" w:rsidRDefault="00F426CF" w:rsidP="00503240">
            <w:pPr>
              <w:pStyle w:val="Default"/>
              <w:rPr>
                <w:del w:id="1210" w:author="Autor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582722">
              <w:rPr>
                <w:rFonts w:ascii="Times New Roman" w:hAnsi="Times New Roman"/>
                <w:sz w:val="20"/>
                <w:rPrChange w:id="1211" w:author="Autor">
                  <w:rPr>
                    <w:sz w:val="20"/>
                  </w:rPr>
                </w:rPrChange>
              </w:rPr>
              <w:t>Je ŽoP podpísaná štatutárnym orgánom prijímateľa alebo ním poverenou osobou</w:t>
            </w:r>
            <w:r w:rsidR="00503240" w:rsidRPr="00582722">
              <w:rPr>
                <w:rFonts w:ascii="Times New Roman" w:hAnsi="Times New Roman"/>
                <w:sz w:val="20"/>
                <w:rPrChange w:id="1212" w:author="Autor">
                  <w:rPr>
                    <w:sz w:val="20"/>
                  </w:rPr>
                </w:rPrChange>
              </w:rPr>
              <w:t xml:space="preserve">? </w:t>
            </w:r>
            <w:del w:id="1213" w:author="Autor"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(</w:delTex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P</w:delTex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latí do doby plnej elektronizácie a predkladania cez ITMS2014+</w:delTex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.</w:delTex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) </w:delText>
              </w:r>
            </w:del>
          </w:p>
          <w:p w14:paraId="250E8A81" w14:textId="43C09006" w:rsidR="00F426CF" w:rsidRPr="00582722" w:rsidRDefault="00F426CF" w:rsidP="00582722">
            <w:pPr>
              <w:pStyle w:val="Default"/>
              <w:rPr>
                <w:sz w:val="20"/>
              </w:rPr>
              <w:pPrChange w:id="1214" w:author="Autor">
                <w:pPr/>
              </w:pPrChange>
            </w:pPr>
            <w:r w:rsidRPr="00582722">
              <w:rPr>
                <w:sz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  <w:tcPrChange w:id="121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9E4359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216" w:author="Autor">
              <w:tcPr>
                <w:tcW w:w="567" w:type="dxa"/>
                <w:vAlign w:val="center"/>
                <w:hideMark/>
              </w:tcPr>
            </w:tcPrChange>
          </w:tcPr>
          <w:p w14:paraId="02E849E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21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46711C9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218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12205B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2117BE9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21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220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22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22EB7CF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4A.1.8</w:t>
            </w:r>
          </w:p>
        </w:tc>
        <w:tc>
          <w:tcPr>
            <w:tcW w:w="4107" w:type="dxa"/>
            <w:gridSpan w:val="3"/>
            <w:vAlign w:val="center"/>
            <w:hideMark/>
            <w:tcPrChange w:id="122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54E6E58" w14:textId="79054E12" w:rsidR="00F426CF" w:rsidRPr="00F426CF" w:rsidRDefault="00F426CF" w:rsidP="0097463D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ŽoP v súlade so systémom financovania dohodnutým v zmysle </w:t>
            </w:r>
            <w:del w:id="1223" w:author="Autor">
              <w:r w:rsidRPr="00F426CF"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1224" w:author="Autor">
              <w:r w:rsidR="0097463D">
                <w:rPr>
                  <w:color w:val="000000"/>
                  <w:sz w:val="20"/>
                  <w:szCs w:val="20"/>
                </w:rPr>
                <w:t>Z</w:t>
              </w:r>
              <w:r w:rsidRPr="00F426CF">
                <w:rPr>
                  <w:color w:val="000000"/>
                  <w:sz w:val="20"/>
                  <w:szCs w:val="20"/>
                </w:rPr>
                <w:t>mluvy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o </w:t>
            </w:r>
            <w:del w:id="1225" w:author="Autor">
              <w:r w:rsidRPr="00F426CF">
                <w:rPr>
                  <w:color w:val="000000"/>
                  <w:sz w:val="20"/>
                  <w:szCs w:val="20"/>
                </w:rPr>
                <w:delText xml:space="preserve">poskytnutí 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NFP? </w:t>
            </w:r>
          </w:p>
        </w:tc>
        <w:tc>
          <w:tcPr>
            <w:tcW w:w="571" w:type="dxa"/>
            <w:vAlign w:val="center"/>
            <w:hideMark/>
            <w:tcPrChange w:id="122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CEC004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227" w:author="Autor">
              <w:tcPr>
                <w:tcW w:w="567" w:type="dxa"/>
                <w:vAlign w:val="center"/>
                <w:hideMark/>
              </w:tcPr>
            </w:tcPrChange>
          </w:tcPr>
          <w:p w14:paraId="54D2B91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228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313B4B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229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609D3DD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D4E4194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23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1231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hideMark/>
            <w:tcPrChange w:id="1232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3CB5D1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4A.1.9</w:t>
            </w:r>
          </w:p>
        </w:tc>
        <w:tc>
          <w:tcPr>
            <w:tcW w:w="4107" w:type="dxa"/>
            <w:gridSpan w:val="3"/>
            <w:vAlign w:val="center"/>
            <w:hideMark/>
            <w:tcPrChange w:id="1233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BBEB46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prijímateľ oprávnený predložiť žiadosť o platbu?</w:t>
            </w:r>
          </w:p>
        </w:tc>
        <w:tc>
          <w:tcPr>
            <w:tcW w:w="571" w:type="dxa"/>
            <w:vAlign w:val="center"/>
            <w:hideMark/>
            <w:tcPrChange w:id="123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E1B17E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235" w:author="Autor">
              <w:tcPr>
                <w:tcW w:w="567" w:type="dxa"/>
                <w:vAlign w:val="center"/>
                <w:hideMark/>
              </w:tcPr>
            </w:tcPrChange>
          </w:tcPr>
          <w:p w14:paraId="4071B08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23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648EAF5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23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0E99D8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:rsidRPr="00F426CF" w14:paraId="5DF24DDB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E36A14F" w14:textId="77777777"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4A.2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0D725AD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Oprávnenosť výdavkov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58CD0662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C7AC1B5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1C661579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135278D5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2722" w:rsidRPr="00F426CF" w14:paraId="5208A1C3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33A1B987" w14:textId="77777777"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4A.2.1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5E574A41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55C89420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AE77AC7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6D5DCE07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42B5C30D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7BED3BF4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23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1239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124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032A01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4A.2.1.1</w:t>
            </w:r>
          </w:p>
        </w:tc>
        <w:tc>
          <w:tcPr>
            <w:tcW w:w="4107" w:type="dxa"/>
            <w:gridSpan w:val="3"/>
            <w:vAlign w:val="center"/>
            <w:hideMark/>
            <w:tcPrChange w:id="124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1345B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1" w:type="dxa"/>
            <w:vAlign w:val="center"/>
            <w:hideMark/>
            <w:tcPrChange w:id="124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0A9688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243" w:author="Autor">
              <w:tcPr>
                <w:tcW w:w="567" w:type="dxa"/>
                <w:vAlign w:val="center"/>
                <w:hideMark/>
              </w:tcPr>
            </w:tcPrChange>
          </w:tcPr>
          <w:p w14:paraId="2E1C966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24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9C2DBA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24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370DD7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35681137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24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247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24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721E70A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4A.2.1.2</w:t>
            </w:r>
          </w:p>
        </w:tc>
        <w:tc>
          <w:tcPr>
            <w:tcW w:w="4107" w:type="dxa"/>
            <w:gridSpan w:val="3"/>
            <w:vAlign w:val="center"/>
            <w:hideMark/>
            <w:tcPrChange w:id="124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AA95DF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  <w:tcPrChange w:id="125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E85FBA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251" w:author="Autor">
              <w:tcPr>
                <w:tcW w:w="567" w:type="dxa"/>
                <w:vAlign w:val="center"/>
                <w:hideMark/>
              </w:tcPr>
            </w:tcPrChange>
          </w:tcPr>
          <w:p w14:paraId="551447B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25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060F9EE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25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04FEDF2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4834DE2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25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255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25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4693C93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4A.2.1.3</w:t>
            </w:r>
          </w:p>
        </w:tc>
        <w:tc>
          <w:tcPr>
            <w:tcW w:w="4107" w:type="dxa"/>
            <w:gridSpan w:val="3"/>
            <w:vAlign w:val="center"/>
            <w:hideMark/>
            <w:tcPrChange w:id="125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445CC3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  <w:tcPrChange w:id="125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4B71FC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259" w:author="Autor">
              <w:tcPr>
                <w:tcW w:w="567" w:type="dxa"/>
                <w:vAlign w:val="center"/>
                <w:hideMark/>
              </w:tcPr>
            </w:tcPrChange>
          </w:tcPr>
          <w:p w14:paraId="004B2D6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26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F19718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26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E2623B6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D11034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26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1263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hideMark/>
            <w:tcPrChange w:id="1264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F3B3A56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4A.2.1.4</w:t>
            </w:r>
          </w:p>
        </w:tc>
        <w:tc>
          <w:tcPr>
            <w:tcW w:w="4107" w:type="dxa"/>
            <w:gridSpan w:val="3"/>
            <w:vAlign w:val="center"/>
            <w:hideMark/>
            <w:tcPrChange w:id="1265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E39C99D" w14:textId="5B91110F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 súlade s pravidlami a podmienkami stanovenými v</w:t>
            </w:r>
            <w:del w:id="1266" w:author="Autor">
              <w:r w:rsidRPr="00F426CF">
                <w:rPr>
                  <w:color w:val="000000"/>
                  <w:sz w:val="20"/>
                  <w:szCs w:val="20"/>
                </w:rPr>
                <w:delText xml:space="preserve"> zmluve</w:delText>
              </w:r>
            </w:del>
            <w:ins w:id="1267" w:author="Autor">
              <w:r w:rsidR="00F8414E">
                <w:rPr>
                  <w:color w:val="000000"/>
                  <w:sz w:val="20"/>
                  <w:szCs w:val="20"/>
                </w:rPr>
                <w:t> </w:t>
              </w:r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e</w:t>
              </w:r>
              <w:r w:rsidR="00F8414E"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  <w:tcPrChange w:id="126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9F853B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269" w:author="Autor">
              <w:tcPr>
                <w:tcW w:w="567" w:type="dxa"/>
                <w:vAlign w:val="center"/>
                <w:hideMark/>
              </w:tcPr>
            </w:tcPrChange>
          </w:tcPr>
          <w:p w14:paraId="26B1735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27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00A2D03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27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11A67E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1CC82DBE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27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1273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hideMark/>
            <w:tcPrChange w:id="1274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0B7918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4A.2.1.5</w:t>
            </w:r>
          </w:p>
        </w:tc>
        <w:tc>
          <w:tcPr>
            <w:tcW w:w="4107" w:type="dxa"/>
            <w:gridSpan w:val="3"/>
            <w:vAlign w:val="center"/>
            <w:hideMark/>
            <w:tcPrChange w:id="1275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D567B0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1" w:type="dxa"/>
            <w:vAlign w:val="center"/>
            <w:hideMark/>
            <w:tcPrChange w:id="127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9B9871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277" w:author="Autor">
              <w:tcPr>
                <w:tcW w:w="567" w:type="dxa"/>
                <w:vAlign w:val="center"/>
                <w:hideMark/>
              </w:tcPr>
            </w:tcPrChange>
          </w:tcPr>
          <w:p w14:paraId="3D8154C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278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59D353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279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B0EAB23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1B7C112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28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281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282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68F8533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4A.2.1.6</w:t>
            </w:r>
          </w:p>
        </w:tc>
        <w:tc>
          <w:tcPr>
            <w:tcW w:w="4107" w:type="dxa"/>
            <w:gridSpan w:val="3"/>
            <w:vAlign w:val="center"/>
            <w:hideMark/>
            <w:tcPrChange w:id="1283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AF5D1B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71" w:type="dxa"/>
            <w:vAlign w:val="center"/>
            <w:hideMark/>
            <w:tcPrChange w:id="128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37A36D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285" w:author="Autor">
              <w:tcPr>
                <w:tcW w:w="567" w:type="dxa"/>
                <w:vAlign w:val="center"/>
                <w:hideMark/>
              </w:tcPr>
            </w:tcPrChange>
          </w:tcPr>
          <w:p w14:paraId="5295964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28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FB36EB9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28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1AB80E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1C147C3D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28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289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29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1A9ED38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4A.2.1.7</w:t>
            </w:r>
          </w:p>
        </w:tc>
        <w:tc>
          <w:tcPr>
            <w:tcW w:w="4107" w:type="dxa"/>
            <w:gridSpan w:val="3"/>
            <w:vAlign w:val="center"/>
            <w:hideMark/>
            <w:tcPrChange w:id="129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EFE22BB" w14:textId="6748447D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preukázané dodržanie celkovej sumy za príslušnú skupinu výdavkov a celkovej sumy NFP v zmysle </w:t>
            </w:r>
            <w:del w:id="1292" w:author="Autor">
              <w:r w:rsidRPr="00F426CF"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1293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y</w:t>
              </w:r>
              <w:r w:rsidR="00F8414E"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  <w:tcPrChange w:id="129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687524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295" w:author="Autor">
              <w:tcPr>
                <w:tcW w:w="567" w:type="dxa"/>
                <w:vAlign w:val="center"/>
                <w:hideMark/>
              </w:tcPr>
            </w:tcPrChange>
          </w:tcPr>
          <w:p w14:paraId="306C33D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29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20E05A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29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EFC31E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A47A8A8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29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299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30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8EEDE8A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4A.2.1.8</w:t>
            </w:r>
          </w:p>
        </w:tc>
        <w:tc>
          <w:tcPr>
            <w:tcW w:w="4107" w:type="dxa"/>
            <w:gridSpan w:val="3"/>
            <w:vAlign w:val="center"/>
            <w:hideMark/>
            <w:tcPrChange w:id="130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EDC3EA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 ? </w:t>
            </w:r>
          </w:p>
        </w:tc>
        <w:tc>
          <w:tcPr>
            <w:tcW w:w="571" w:type="dxa"/>
            <w:vAlign w:val="center"/>
            <w:hideMark/>
            <w:tcPrChange w:id="130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25D7E4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303" w:author="Autor">
              <w:tcPr>
                <w:tcW w:w="567" w:type="dxa"/>
                <w:vAlign w:val="center"/>
                <w:hideMark/>
              </w:tcPr>
            </w:tcPrChange>
          </w:tcPr>
          <w:p w14:paraId="17C2B80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30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41986A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30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250A146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8D4FD1A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30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307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30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A1E3802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4A.2.1.9</w:t>
            </w:r>
          </w:p>
        </w:tc>
        <w:tc>
          <w:tcPr>
            <w:tcW w:w="4107" w:type="dxa"/>
            <w:gridSpan w:val="3"/>
            <w:vAlign w:val="center"/>
            <w:hideMark/>
            <w:tcPrChange w:id="130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45782B0" w14:textId="5A7859A8" w:rsidR="00F426CF" w:rsidRPr="00F426CF" w:rsidRDefault="00F426CF" w:rsidP="00F96882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predloženými účtovnými dokladmi, resp. </w:t>
            </w:r>
            <w:del w:id="1310" w:author="Autor">
              <w:r w:rsidRPr="00F426CF">
                <w:rPr>
                  <w:color w:val="000000"/>
                  <w:sz w:val="20"/>
                  <w:szCs w:val="20"/>
                </w:rPr>
                <w:delText>dokumentácii</w:delText>
              </w:r>
            </w:del>
            <w:ins w:id="1311" w:author="Autor">
              <w:r w:rsidRPr="00F426CF">
                <w:rPr>
                  <w:color w:val="000000"/>
                  <w:sz w:val="20"/>
                  <w:szCs w:val="20"/>
                </w:rPr>
                <w:t>dokumentáci</w:t>
              </w:r>
              <w:r w:rsidR="00F96882">
                <w:rPr>
                  <w:color w:val="000000"/>
                  <w:sz w:val="20"/>
                  <w:szCs w:val="20"/>
                </w:rPr>
                <w:t>ou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, ktorá ich nahradzuje preukázané reálne vyplatenie nárokovaných finančných prostriedkov/deklarovaných výdavkov? </w:t>
            </w:r>
          </w:p>
        </w:tc>
        <w:tc>
          <w:tcPr>
            <w:tcW w:w="571" w:type="dxa"/>
            <w:vAlign w:val="center"/>
            <w:hideMark/>
            <w:tcPrChange w:id="131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C3D6B3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313" w:author="Autor">
              <w:tcPr>
                <w:tcW w:w="567" w:type="dxa"/>
                <w:vAlign w:val="center"/>
                <w:hideMark/>
              </w:tcPr>
            </w:tcPrChange>
          </w:tcPr>
          <w:p w14:paraId="1B47B9B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31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9AC379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31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EDD3F5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5C6B2DF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31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1317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131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DFE7CE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4A.2.1.10</w:t>
            </w:r>
          </w:p>
        </w:tc>
        <w:tc>
          <w:tcPr>
            <w:tcW w:w="4107" w:type="dxa"/>
            <w:gridSpan w:val="3"/>
            <w:vAlign w:val="center"/>
            <w:hideMark/>
            <w:tcPrChange w:id="131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70A751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71" w:type="dxa"/>
            <w:vAlign w:val="center"/>
            <w:hideMark/>
            <w:tcPrChange w:id="132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73A148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321" w:author="Autor">
              <w:tcPr>
                <w:tcW w:w="567" w:type="dxa"/>
                <w:vAlign w:val="center"/>
                <w:hideMark/>
              </w:tcPr>
            </w:tcPrChange>
          </w:tcPr>
          <w:p w14:paraId="2A3127A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32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AC9F6A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32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10809C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6BA8FB55" w14:textId="77777777" w:rsidTr="0024400F">
        <w:trPr>
          <w:gridAfter w:val="1"/>
          <w:wAfter w:w="8" w:type="dxa"/>
          <w:trHeight w:val="765"/>
          <w:ins w:id="1324" w:author="Autor"/>
        </w:trPr>
        <w:tc>
          <w:tcPr>
            <w:tcW w:w="1002" w:type="dxa"/>
            <w:vAlign w:val="center"/>
          </w:tcPr>
          <w:p w14:paraId="29127891" w14:textId="4B3712B4" w:rsidR="00A65887" w:rsidRPr="00F426CF" w:rsidRDefault="00A65887" w:rsidP="00F426CF">
            <w:pPr>
              <w:jc w:val="center"/>
              <w:rPr>
                <w:ins w:id="1325" w:author="Autor"/>
                <w:color w:val="000000"/>
                <w:sz w:val="20"/>
                <w:szCs w:val="20"/>
              </w:rPr>
            </w:pPr>
            <w:ins w:id="1326" w:author="Autor">
              <w:r>
                <w:rPr>
                  <w:color w:val="000000"/>
                  <w:sz w:val="20"/>
                  <w:szCs w:val="20"/>
                </w:rPr>
                <w:t>4A.2.1.11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44A81A28" w14:textId="436FE6ED" w:rsidR="00A65887" w:rsidRPr="00F426CF" w:rsidRDefault="00A65887" w:rsidP="00F426CF">
            <w:pPr>
              <w:rPr>
                <w:ins w:id="1327" w:author="Autor"/>
                <w:color w:val="000000"/>
                <w:sz w:val="20"/>
                <w:szCs w:val="20"/>
              </w:rPr>
            </w:pPr>
            <w:ins w:id="1328" w:author="Autor">
              <w:r>
                <w:rPr>
                  <w:color w:val="000000"/>
                  <w:sz w:val="20"/>
                  <w:szCs w:val="20"/>
                </w:rPr>
                <w:t>Bolo dodržané zníženie oprávnených výdavkov z dôvodu udelenej finančnej opravy?</w:t>
              </w:r>
            </w:ins>
          </w:p>
        </w:tc>
        <w:tc>
          <w:tcPr>
            <w:tcW w:w="571" w:type="dxa"/>
            <w:vAlign w:val="center"/>
          </w:tcPr>
          <w:p w14:paraId="00005550" w14:textId="77777777" w:rsidR="00A65887" w:rsidRPr="00F426CF" w:rsidRDefault="00A65887" w:rsidP="00F426CF">
            <w:pPr>
              <w:rPr>
                <w:ins w:id="1329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7D59D4E" w14:textId="77777777" w:rsidR="00A65887" w:rsidRPr="00F426CF" w:rsidRDefault="00A65887" w:rsidP="00F426CF">
            <w:pPr>
              <w:rPr>
                <w:ins w:id="1330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49007880" w14:textId="77777777" w:rsidR="00A65887" w:rsidRPr="00F426CF" w:rsidRDefault="00A65887" w:rsidP="00F426CF">
            <w:pPr>
              <w:rPr>
                <w:ins w:id="1331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21BB2D9" w14:textId="36FAEFAF" w:rsidR="00A65887" w:rsidRPr="00F426CF" w:rsidRDefault="00A65887" w:rsidP="00F426CF">
            <w:pPr>
              <w:jc w:val="both"/>
              <w:rPr>
                <w:ins w:id="1332" w:author="Autor"/>
                <w:b/>
                <w:bCs/>
                <w:color w:val="000000"/>
                <w:sz w:val="20"/>
                <w:szCs w:val="20"/>
              </w:rPr>
            </w:pPr>
            <w:ins w:id="1333" w:author="Autor">
              <w:r>
                <w:rPr>
                  <w:bCs/>
                  <w:color w:val="000000"/>
                  <w:sz w:val="16"/>
                  <w:szCs w:val="16"/>
                </w:rPr>
                <w:t>U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v</w:t>
              </w:r>
              <w:r>
                <w:rPr>
                  <w:bCs/>
                  <w:color w:val="000000"/>
                  <w:sz w:val="16"/>
                  <w:szCs w:val="16"/>
                </w:rPr>
                <w:t>iesť,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 ktorý konkrétny audit/kontrola/certifikačné overovanie finančnú opravu navrhol, percentuálnu sadzbu, kód a názov verejného obstarávania a informáciu, či je finančná oprava potvrdená/nepotvrdená. V prípade, že bola finančná oprava zohľadnená pri poskytnutí zálohovej platby/predfinancovania RO/SO uvedie identifikáciu predmetnej ŽoP. V prípade, že nepotvrdenú finančnú opravu RO/SO neupla</w:t>
              </w:r>
              <w:r>
                <w:rPr>
                  <w:bCs/>
                  <w:color w:val="000000"/>
                  <w:sz w:val="16"/>
                  <w:szCs w:val="16"/>
                </w:rPr>
                <w:t>t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nil, je tiež potrebné uviesť predmetné informácie.</w:t>
              </w:r>
            </w:ins>
          </w:p>
        </w:tc>
      </w:tr>
      <w:tr w:rsidR="00582722" w:rsidRPr="00F426CF" w14:paraId="68DE32B0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16CE6812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4A.2.2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77B3523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1CB234D7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7BA1EDA0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0E2604F2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63986817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0A13F27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33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335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33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F4B7F3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4A.2.2.1</w:t>
            </w:r>
          </w:p>
        </w:tc>
        <w:tc>
          <w:tcPr>
            <w:tcW w:w="4107" w:type="dxa"/>
            <w:gridSpan w:val="3"/>
            <w:vAlign w:val="center"/>
            <w:hideMark/>
            <w:tcPrChange w:id="133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E5BABA1" w14:textId="56147199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 deklarované výdavky oprávnené vzhľadom na časovú oprávnenosť uvedenú v zmysle </w:t>
            </w:r>
            <w:del w:id="1338" w:author="Autor">
              <w:r w:rsidR="00F426CF" w:rsidRPr="00F426CF">
                <w:rPr>
                  <w:color w:val="000000"/>
                  <w:sz w:val="20"/>
                  <w:szCs w:val="20"/>
                </w:rPr>
                <w:lastRenderedPageBreak/>
                <w:delText>zmluvy</w:delText>
              </w:r>
            </w:del>
            <w:ins w:id="1339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y</w:t>
              </w:r>
              <w:r w:rsidR="00F8414E"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  <w:tcPrChange w:id="134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DD4331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  <w:tcPrChange w:id="1341" w:author="Autor">
              <w:tcPr>
                <w:tcW w:w="567" w:type="dxa"/>
                <w:vAlign w:val="center"/>
                <w:hideMark/>
              </w:tcPr>
            </w:tcPrChange>
          </w:tcPr>
          <w:p w14:paraId="70B950C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34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05C9E1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34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C298A08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:rsidRPr="00F426CF" w14:paraId="5085FC82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500AABC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4A.2.3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35A2D9F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4390D9A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26FBD934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6C8766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374524B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2531782B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34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345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34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F34EB68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4A.2.3.1</w:t>
            </w:r>
          </w:p>
        </w:tc>
        <w:tc>
          <w:tcPr>
            <w:tcW w:w="4107" w:type="dxa"/>
            <w:gridSpan w:val="3"/>
            <w:vAlign w:val="center"/>
            <w:hideMark/>
            <w:tcPrChange w:id="134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C37C900" w14:textId="6956E62D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Vznikli nárokované finančné prostriedky/deklarované výdavky v ŽoP na oprávnenom území v súlade so </w:t>
            </w:r>
            <w:del w:id="1348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zmluvou</w:delText>
              </w:r>
            </w:del>
            <w:ins w:id="1349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ou</w:t>
              </w:r>
              <w:r w:rsidR="00F8414E"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  <w:tcPrChange w:id="135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326E52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351" w:author="Autor">
              <w:tcPr>
                <w:tcW w:w="567" w:type="dxa"/>
                <w:vAlign w:val="center"/>
                <w:hideMark/>
              </w:tcPr>
            </w:tcPrChange>
          </w:tcPr>
          <w:p w14:paraId="763124F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35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664DD5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35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68D48DF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:rsidRPr="00F426CF" w14:paraId="24CC6382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5DBC57C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4A.2.4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B342B46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6B6CCE6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8374B8A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0C59CC5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6C0206D1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:rsidRPr="00F426CF" w14:paraId="29FE6A6D" w14:textId="77777777" w:rsidTr="00582722">
        <w:trPr>
          <w:gridAfter w:val="1"/>
          <w:wAfter w:w="8" w:type="dxa"/>
          <w:trHeight w:val="510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50123523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4A.2.4.1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658D616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deklarované výdavky v zmysle čl. 69 ods. 3 všeobecného nariadenia a ostatných relevantných dokumentov?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7BDF40A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3EC121E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123DD0D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880A31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:rsidRPr="00F426CF" w14:paraId="677830F7" w14:textId="77777777" w:rsidTr="00582722">
        <w:trPr>
          <w:gridAfter w:val="1"/>
          <w:wAfter w:w="8" w:type="dxa"/>
          <w:trHeight w:val="1785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204597BD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4A.2.4.2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28DAF3B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finančné prostriedky/neoprávnené deklarované výdavky? (odpovedá sa na jednu z predložených alternatív a) - d) v závislosti od fondu, z ktorého sa financuje projekt, okrem prípadu krížového financovania, ktorý je obsiahnutý v časti A.2.5)</w:t>
            </w:r>
            <w:r w:rsidRPr="00F426CF">
              <w:rPr>
                <w:color w:val="000000"/>
                <w:sz w:val="20"/>
                <w:szCs w:val="20"/>
              </w:rPr>
              <w:br/>
              <w:t xml:space="preserve">a) v prípade projektu spolufinancovaného z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v zmysle čl. 3 nariadenia o EFRR,</w:t>
            </w:r>
            <w:r w:rsidRPr="00F426CF">
              <w:rPr>
                <w:color w:val="000000"/>
                <w:sz w:val="20"/>
                <w:szCs w:val="20"/>
              </w:rPr>
              <w:br/>
              <w:t>b) v prípade projektu spolufinancovaného z ESF v zmysle čl. 13 nariadenia o ESF,</w:t>
            </w:r>
            <w:r w:rsidRPr="00F426CF">
              <w:rPr>
                <w:color w:val="000000"/>
                <w:sz w:val="20"/>
                <w:szCs w:val="20"/>
              </w:rPr>
              <w:br/>
              <w:t>c) v prípade projektu spolufinancovaného z EMFF v zmysle čl. 13 nariadenia o ENRF,</w:t>
            </w:r>
            <w:r w:rsidRPr="00F426CF">
              <w:rPr>
                <w:color w:val="000000"/>
                <w:sz w:val="20"/>
                <w:szCs w:val="20"/>
              </w:rPr>
              <w:br/>
              <w:t>d) v prípade projektu spolufinancovaného z KF v zmysle čl. 2 nariadenia o KF?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72C4AD5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7E39BD3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081DABA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4EB4B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:rsidRPr="00F426CF" w14:paraId="74594AF2" w14:textId="77777777" w:rsidTr="00582722">
        <w:trPr>
          <w:gridAfter w:val="1"/>
          <w:wAfter w:w="8" w:type="dxa"/>
          <w:trHeight w:val="765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08FB5511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4A.2.4.3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2CFB1EC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finančné prostriedky/neoprávnené deklarované výdavky v zmysle nastavených národných pravidiel (operačný program, programový manuál, výzva/písomné vyzvanie, schéma štátnej pomoci, schéma pomoci de minimis a pod.)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38D89B9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68D523B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53C881C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E281FD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:rsidRPr="00F426CF" w14:paraId="1D2FDE3E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09D24B2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4A.2.5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47958107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4D83C481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3167655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1FC6832E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1DA34F8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15EFBA47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35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355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35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06DBA5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4A.2.5.1</w:t>
            </w:r>
          </w:p>
        </w:tc>
        <w:tc>
          <w:tcPr>
            <w:tcW w:w="4107" w:type="dxa"/>
            <w:gridSpan w:val="3"/>
            <w:vAlign w:val="center"/>
            <w:hideMark/>
            <w:tcPrChange w:id="135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1C91FF2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splnené podmienky oprávnenosti druhého fondu?</w:t>
            </w:r>
          </w:p>
        </w:tc>
        <w:tc>
          <w:tcPr>
            <w:tcW w:w="571" w:type="dxa"/>
            <w:vAlign w:val="center"/>
            <w:hideMark/>
            <w:tcPrChange w:id="135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7F5944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359" w:author="Autor">
              <w:tcPr>
                <w:tcW w:w="567" w:type="dxa"/>
                <w:vAlign w:val="center"/>
                <w:hideMark/>
              </w:tcPr>
            </w:tcPrChange>
          </w:tcPr>
          <w:p w14:paraId="1346CC0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36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E0DE6A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36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656AB2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E6DE65F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36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363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364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8C9EC7E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4A.2.5.2</w:t>
            </w:r>
          </w:p>
        </w:tc>
        <w:tc>
          <w:tcPr>
            <w:tcW w:w="4107" w:type="dxa"/>
            <w:gridSpan w:val="3"/>
            <w:vAlign w:val="center"/>
            <w:hideMark/>
            <w:tcPrChange w:id="1365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582682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71" w:type="dxa"/>
            <w:vAlign w:val="center"/>
            <w:hideMark/>
            <w:tcPrChange w:id="136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6E36E5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367" w:author="Autor">
              <w:tcPr>
                <w:tcW w:w="567" w:type="dxa"/>
                <w:vAlign w:val="center"/>
                <w:hideMark/>
              </w:tcPr>
            </w:tcPrChange>
          </w:tcPr>
          <w:p w14:paraId="6E0D2AA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368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0A2AAFE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369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2AAD303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A265ED9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37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371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372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92B7A8B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4A.2.5.3</w:t>
            </w:r>
          </w:p>
        </w:tc>
        <w:tc>
          <w:tcPr>
            <w:tcW w:w="4107" w:type="dxa"/>
            <w:gridSpan w:val="3"/>
            <w:vAlign w:val="center"/>
            <w:hideMark/>
            <w:tcPrChange w:id="1373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408EA8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 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dodržaný limit určený RO, resp. limit určený všeobecným nariadením?</w:t>
            </w:r>
          </w:p>
        </w:tc>
        <w:tc>
          <w:tcPr>
            <w:tcW w:w="571" w:type="dxa"/>
            <w:vAlign w:val="center"/>
            <w:hideMark/>
            <w:tcPrChange w:id="137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51A3A8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375" w:author="Autor">
              <w:tcPr>
                <w:tcW w:w="567" w:type="dxa"/>
                <w:vAlign w:val="center"/>
                <w:hideMark/>
              </w:tcPr>
            </w:tcPrChange>
          </w:tcPr>
          <w:p w14:paraId="3A44F03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37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01C0424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37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7BB5E88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:rsidRPr="00F426CF" w14:paraId="6DEBAD5B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D119AB4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4A.2.6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1768A636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24BD2FA6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8D9B87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38679C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8FBC619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1B4DB3A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37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379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38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5667B11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4A.2.6.1</w:t>
            </w:r>
          </w:p>
        </w:tc>
        <w:tc>
          <w:tcPr>
            <w:tcW w:w="4107" w:type="dxa"/>
            <w:gridSpan w:val="3"/>
            <w:vAlign w:val="center"/>
            <w:hideMark/>
            <w:tcPrChange w:id="138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78BEA2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prípade projektu EÚS  dodržané špecifické pravidlá oprávnenosti výdavkov stanovené v nariadení o EÚS a v delegovanom akte k pravidlám oprávnenosti výdavkov pre programy EÚS?</w:t>
            </w:r>
          </w:p>
        </w:tc>
        <w:tc>
          <w:tcPr>
            <w:tcW w:w="571" w:type="dxa"/>
            <w:vAlign w:val="center"/>
            <w:hideMark/>
            <w:tcPrChange w:id="138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DA2D61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383" w:author="Autor">
              <w:tcPr>
                <w:tcW w:w="567" w:type="dxa"/>
                <w:vAlign w:val="center"/>
                <w:hideMark/>
              </w:tcPr>
            </w:tcPrChange>
          </w:tcPr>
          <w:p w14:paraId="4AFC678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38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01D90B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38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944DBE7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:rsidRPr="00F426CF" w14:paraId="5474D52B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124AFD4A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4A.2.7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61E3C2B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79B1FE95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3C808FFE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B20D279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25374593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15CD8239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38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387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38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122B860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4A.2.7.1</w:t>
            </w:r>
          </w:p>
        </w:tc>
        <w:tc>
          <w:tcPr>
            <w:tcW w:w="4107" w:type="dxa"/>
            <w:gridSpan w:val="3"/>
            <w:vAlign w:val="center"/>
            <w:hideMark/>
            <w:tcPrChange w:id="138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C0807FA" w14:textId="45C94642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nárokované finančné prostriedky/deklarované výdavky v ŽoP doložené požadovanými dokladmi v zmysle podmienok stanovených RO a</w:t>
            </w:r>
            <w:del w:id="139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="00F426CF" w:rsidRPr="00F426CF">
                <w:rPr>
                  <w:color w:val="000000"/>
                  <w:sz w:val="20"/>
                  <w:szCs w:val="20"/>
                </w:rPr>
                <w:lastRenderedPageBreak/>
                <w:delText>zmluvou?</w:delText>
              </w:r>
            </w:del>
            <w:ins w:id="1391" w:author="Autor">
              <w:r w:rsidR="00F8414E">
                <w:rPr>
                  <w:color w:val="000000"/>
                  <w:sz w:val="20"/>
                  <w:szCs w:val="20"/>
                </w:rPr>
                <w:t> </w:t>
              </w:r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ou</w:t>
              </w:r>
              <w:r w:rsidR="00F8414E">
                <w:rPr>
                  <w:color w:val="000000"/>
                  <w:sz w:val="20"/>
                  <w:szCs w:val="20"/>
                </w:rPr>
                <w:t xml:space="preserve"> o NFP</w:t>
              </w:r>
              <w:r w:rsidRPr="00F426CF">
                <w:rPr>
                  <w:color w:val="000000"/>
                  <w:sz w:val="20"/>
                  <w:szCs w:val="20"/>
                </w:rPr>
                <w:t>?</w:t>
              </w:r>
            </w:ins>
          </w:p>
        </w:tc>
        <w:tc>
          <w:tcPr>
            <w:tcW w:w="571" w:type="dxa"/>
            <w:vAlign w:val="center"/>
            <w:hideMark/>
            <w:tcPrChange w:id="139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B26D82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  <w:tcPrChange w:id="1393" w:author="Autor">
              <w:tcPr>
                <w:tcW w:w="567" w:type="dxa"/>
                <w:vAlign w:val="center"/>
                <w:hideMark/>
              </w:tcPr>
            </w:tcPrChange>
          </w:tcPr>
          <w:p w14:paraId="4C3E9A2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39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8AC58C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39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6D6B43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1FFA0C7D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39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397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39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8097411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4A.2.7.2</w:t>
            </w:r>
          </w:p>
        </w:tc>
        <w:tc>
          <w:tcPr>
            <w:tcW w:w="4107" w:type="dxa"/>
            <w:gridSpan w:val="3"/>
            <w:vAlign w:val="center"/>
            <w:hideMark/>
            <w:tcPrChange w:id="139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DB65BD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Spĺňajú príslušné účtovné doklady predpísané náležitosti účtovného dokladu v zmysle § 10 zákona o 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1" w:type="dxa"/>
            <w:vAlign w:val="center"/>
            <w:hideMark/>
            <w:tcPrChange w:id="140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7EEDCC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401" w:author="Autor">
              <w:tcPr>
                <w:tcW w:w="567" w:type="dxa"/>
                <w:vAlign w:val="center"/>
                <w:hideMark/>
              </w:tcPr>
            </w:tcPrChange>
          </w:tcPr>
          <w:p w14:paraId="7199118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40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841D08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40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FE93098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307B0054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40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1405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140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6BDE60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4A.2.7.3</w:t>
            </w:r>
          </w:p>
        </w:tc>
        <w:tc>
          <w:tcPr>
            <w:tcW w:w="4107" w:type="dxa"/>
            <w:gridSpan w:val="3"/>
            <w:vAlign w:val="center"/>
            <w:hideMark/>
            <w:tcPrChange w:id="140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E2DC95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71" w:type="dxa"/>
            <w:vAlign w:val="center"/>
            <w:hideMark/>
            <w:tcPrChange w:id="140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D912C8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409" w:author="Autor">
              <w:tcPr>
                <w:tcW w:w="567" w:type="dxa"/>
                <w:vAlign w:val="center"/>
                <w:hideMark/>
              </w:tcPr>
            </w:tcPrChange>
          </w:tcPr>
          <w:p w14:paraId="5565F36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41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338D29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41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5F41949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34398903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41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1413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1414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9C86543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4A.2.7.4</w:t>
            </w:r>
          </w:p>
        </w:tc>
        <w:tc>
          <w:tcPr>
            <w:tcW w:w="4107" w:type="dxa"/>
            <w:gridSpan w:val="3"/>
            <w:vAlign w:val="center"/>
            <w:hideMark/>
            <w:tcPrChange w:id="1415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17E1B7E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1" w:type="dxa"/>
            <w:vAlign w:val="center"/>
            <w:hideMark/>
            <w:tcPrChange w:id="141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957BBA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417" w:author="Autor">
              <w:tcPr>
                <w:tcW w:w="567" w:type="dxa"/>
                <w:vAlign w:val="center"/>
                <w:hideMark/>
              </w:tcPr>
            </w:tcPrChange>
          </w:tcPr>
          <w:p w14:paraId="45C6E71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418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A9CF72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419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2C2BF8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C9A126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42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020"/>
          <w:trPrChange w:id="1421" w:author="Autor">
            <w:trPr>
              <w:gridAfter w:val="1"/>
              <w:wAfter w:w="8" w:type="dxa"/>
              <w:trHeight w:val="1020"/>
            </w:trPr>
          </w:trPrChange>
        </w:trPr>
        <w:tc>
          <w:tcPr>
            <w:tcW w:w="1002" w:type="dxa"/>
            <w:vAlign w:val="center"/>
            <w:hideMark/>
            <w:tcPrChange w:id="1422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E4A072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4A.2.7.5</w:t>
            </w:r>
          </w:p>
        </w:tc>
        <w:tc>
          <w:tcPr>
            <w:tcW w:w="4107" w:type="dxa"/>
            <w:gridSpan w:val="3"/>
            <w:vAlign w:val="center"/>
            <w:hideMark/>
            <w:tcPrChange w:id="1423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1900BBC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71" w:type="dxa"/>
            <w:vAlign w:val="center"/>
            <w:hideMark/>
            <w:tcPrChange w:id="142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C2FC67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425" w:author="Autor">
              <w:tcPr>
                <w:tcW w:w="567" w:type="dxa"/>
                <w:vAlign w:val="center"/>
                <w:hideMark/>
              </w:tcPr>
            </w:tcPrChange>
          </w:tcPr>
          <w:p w14:paraId="5FDE680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42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24A8ED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42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157B3D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582722" w:rsidRPr="00F426CF" w14:paraId="13CD04B5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0DC092BF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4A.3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2FCA6C0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039E01D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FB92D4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5E0BFCE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0CF0FAA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5DFCF0B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42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429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43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B3A4907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4A.3.1</w:t>
            </w:r>
          </w:p>
        </w:tc>
        <w:tc>
          <w:tcPr>
            <w:tcW w:w="4107" w:type="dxa"/>
            <w:gridSpan w:val="3"/>
            <w:vAlign w:val="center"/>
            <w:hideMark/>
            <w:tcPrChange w:id="143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610710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súvislosti s nárokovanými finančnými prostriedkami/deklarovanými výdavkami v ŽoP vykonaná kontrola verejného obstarávania/obstarávania?</w:t>
            </w:r>
          </w:p>
        </w:tc>
        <w:tc>
          <w:tcPr>
            <w:tcW w:w="571" w:type="dxa"/>
            <w:vAlign w:val="center"/>
            <w:hideMark/>
            <w:tcPrChange w:id="143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FCBF69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433" w:author="Autor">
              <w:tcPr>
                <w:tcW w:w="567" w:type="dxa"/>
                <w:vAlign w:val="center"/>
                <w:hideMark/>
              </w:tcPr>
            </w:tcPrChange>
          </w:tcPr>
          <w:p w14:paraId="4EBF3C9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43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98563B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43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D4F8062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34E6EA2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43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437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43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BAB7066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4A.3.2</w:t>
            </w:r>
          </w:p>
        </w:tc>
        <w:tc>
          <w:tcPr>
            <w:tcW w:w="4107" w:type="dxa"/>
            <w:gridSpan w:val="3"/>
            <w:vAlign w:val="center"/>
            <w:hideMark/>
            <w:tcPrChange w:id="143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B03E3A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1" w:type="dxa"/>
            <w:vAlign w:val="center"/>
            <w:hideMark/>
            <w:tcPrChange w:id="144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F424FE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441" w:author="Autor">
              <w:tcPr>
                <w:tcW w:w="567" w:type="dxa"/>
                <w:vAlign w:val="center"/>
                <w:hideMark/>
              </w:tcPr>
            </w:tcPrChange>
          </w:tcPr>
          <w:p w14:paraId="1DFFDB3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44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B886F7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44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C2A114F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7ED0B49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44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445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44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9B0B315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4A.3.3</w:t>
            </w:r>
          </w:p>
        </w:tc>
        <w:tc>
          <w:tcPr>
            <w:tcW w:w="4107" w:type="dxa"/>
            <w:gridSpan w:val="3"/>
            <w:vAlign w:val="center"/>
            <w:hideMark/>
            <w:tcPrChange w:id="144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AD2DDD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správne vyčíslená hodnota nárokovaných výdavkov s ohľadom na uloženú finančnú korekciu za nedostatky pri verejnom obstarávaní/obstarávaní, resp. inú finančnú korekciu?</w:t>
            </w:r>
          </w:p>
        </w:tc>
        <w:tc>
          <w:tcPr>
            <w:tcW w:w="571" w:type="dxa"/>
            <w:vAlign w:val="center"/>
            <w:hideMark/>
            <w:tcPrChange w:id="144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696015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449" w:author="Autor">
              <w:tcPr>
                <w:tcW w:w="567" w:type="dxa"/>
                <w:vAlign w:val="center"/>
                <w:hideMark/>
              </w:tcPr>
            </w:tcPrChange>
          </w:tcPr>
          <w:p w14:paraId="73BF085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45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02B04E2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45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0B1C49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FC6ADAD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45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453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454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7AC2759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4A.3.4</w:t>
            </w:r>
          </w:p>
        </w:tc>
        <w:tc>
          <w:tcPr>
            <w:tcW w:w="4107" w:type="dxa"/>
            <w:gridSpan w:val="3"/>
            <w:vAlign w:val="center"/>
            <w:hideMark/>
            <w:tcPrChange w:id="1455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126E40C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projektu primerané, t.j. zodpovedajú obvyklým cenám v danom mieste a čase? </w:t>
            </w:r>
          </w:p>
        </w:tc>
        <w:tc>
          <w:tcPr>
            <w:tcW w:w="571" w:type="dxa"/>
            <w:vAlign w:val="center"/>
            <w:hideMark/>
            <w:tcPrChange w:id="145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AB8A62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457" w:author="Autor">
              <w:tcPr>
                <w:tcW w:w="567" w:type="dxa"/>
                <w:vAlign w:val="center"/>
                <w:hideMark/>
              </w:tcPr>
            </w:tcPrChange>
          </w:tcPr>
          <w:p w14:paraId="08CC04E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458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5E51C1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459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1734FBD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4883B0EA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46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461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tcPrChange w:id="1462" w:author="Autor">
              <w:tcPr>
                <w:tcW w:w="1008" w:type="dxa"/>
                <w:gridSpan w:val="2"/>
                <w:vAlign w:val="center"/>
              </w:tcPr>
            </w:tcPrChange>
          </w:tcPr>
          <w:p w14:paraId="5401792C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4A.3.5</w:t>
            </w:r>
          </w:p>
        </w:tc>
        <w:tc>
          <w:tcPr>
            <w:tcW w:w="4107" w:type="dxa"/>
            <w:gridSpan w:val="3"/>
            <w:vAlign w:val="center"/>
            <w:tcPrChange w:id="1463" w:author="Autor">
              <w:tcPr>
                <w:tcW w:w="4106" w:type="dxa"/>
                <w:gridSpan w:val="4"/>
                <w:vAlign w:val="center"/>
              </w:tcPr>
            </w:tcPrChange>
          </w:tcPr>
          <w:p w14:paraId="5792771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výdavky prijímateľa vynaložené v správnom čase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2"/>
            </w:r>
            <w:r>
              <w:rPr>
                <w:color w:val="000000"/>
                <w:sz w:val="20"/>
                <w:szCs w:val="20"/>
              </w:rPr>
              <w:t>, vhodnom množstve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3"/>
            </w:r>
            <w:r>
              <w:rPr>
                <w:color w:val="000000"/>
                <w:sz w:val="20"/>
                <w:szCs w:val="20"/>
              </w:rPr>
              <w:t xml:space="preserve"> a kvalite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4"/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tcPrChange w:id="1470" w:author="Autor">
              <w:tcPr>
                <w:tcW w:w="567" w:type="dxa"/>
                <w:gridSpan w:val="2"/>
                <w:vAlign w:val="center"/>
              </w:tcPr>
            </w:tcPrChange>
          </w:tcPr>
          <w:p w14:paraId="28EF424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  <w:tcPrChange w:id="1471" w:author="Autor">
              <w:tcPr>
                <w:tcW w:w="567" w:type="dxa"/>
                <w:vAlign w:val="center"/>
              </w:tcPr>
            </w:tcPrChange>
          </w:tcPr>
          <w:p w14:paraId="7DCDD1D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  <w:tcPrChange w:id="1472" w:author="Autor">
              <w:tcPr>
                <w:tcW w:w="850" w:type="dxa"/>
                <w:gridSpan w:val="2"/>
                <w:vAlign w:val="center"/>
              </w:tcPr>
            </w:tcPrChange>
          </w:tcPr>
          <w:p w14:paraId="5BF711B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  <w:tcPrChange w:id="1473" w:author="Autor">
              <w:tcPr>
                <w:tcW w:w="1989" w:type="dxa"/>
                <w:gridSpan w:val="2"/>
                <w:vAlign w:val="center"/>
              </w:tcPr>
            </w:tcPrChange>
          </w:tcPr>
          <w:p w14:paraId="306FB51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582722" w:rsidRPr="00F426CF" w14:paraId="10888861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F26CE41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4A.4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EC39E3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019A18C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FB52785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33B9C6A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906AF85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31544703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47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475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47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0E4A14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4A.4.1</w:t>
            </w:r>
          </w:p>
        </w:tc>
        <w:tc>
          <w:tcPr>
            <w:tcW w:w="4107" w:type="dxa"/>
            <w:gridSpan w:val="3"/>
            <w:vAlign w:val="center"/>
            <w:hideMark/>
            <w:tcPrChange w:id="147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3E0B981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preukázaná väzba nárokovaných finančných prostriedkov / deklarovaných výdavkov na projekt a jeho nevyhnutnosť pri realizácii projektu?</w:t>
            </w:r>
          </w:p>
        </w:tc>
        <w:tc>
          <w:tcPr>
            <w:tcW w:w="571" w:type="dxa"/>
            <w:vAlign w:val="center"/>
            <w:hideMark/>
            <w:tcPrChange w:id="147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DD6F49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479" w:author="Autor">
              <w:tcPr>
                <w:tcW w:w="567" w:type="dxa"/>
                <w:vAlign w:val="center"/>
                <w:hideMark/>
              </w:tcPr>
            </w:tcPrChange>
          </w:tcPr>
          <w:p w14:paraId="1A7201D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48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2BDB62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48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300D0B9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582722" w:rsidRPr="00F96882" w:rsidDel="000D1F76" w14:paraId="73A0E751" w14:textId="77777777" w:rsidTr="00582722">
        <w:trPr>
          <w:gridAfter w:val="1"/>
          <w:wAfter w:w="8" w:type="dxa"/>
          <w:trHeight w:val="315"/>
        </w:trPr>
        <w:tc>
          <w:tcPr>
            <w:tcW w:w="1002" w:type="dxa"/>
            <w:shd w:val="clear" w:color="auto" w:fill="B2A1C7" w:themeFill="accent4" w:themeFillTint="99"/>
            <w:vAlign w:val="center"/>
          </w:tcPr>
          <w:p w14:paraId="40AE612B" w14:textId="5459A198" w:rsidR="0022201C" w:rsidRPr="00582722" w:rsidRDefault="0022201C" w:rsidP="00DE78B6">
            <w:pPr>
              <w:jc w:val="center"/>
              <w:rPr>
                <w:b/>
                <w:color w:val="000000"/>
                <w:sz w:val="20"/>
                <w:rPrChange w:id="1482" w:author="Autor">
                  <w:rPr>
                    <w:b/>
                    <w:color w:val="000000"/>
                    <w:sz w:val="22"/>
                  </w:rPr>
                </w:rPrChange>
              </w:rPr>
            </w:pPr>
            <w:r w:rsidRPr="00582722">
              <w:rPr>
                <w:b/>
                <w:color w:val="000000"/>
                <w:sz w:val="20"/>
                <w:rPrChange w:id="1483" w:author="Autor">
                  <w:rPr>
                    <w:b/>
                    <w:color w:val="000000"/>
                    <w:sz w:val="22"/>
                  </w:rPr>
                </w:rPrChange>
              </w:rPr>
              <w:t>4A.5</w:t>
            </w:r>
          </w:p>
        </w:tc>
        <w:tc>
          <w:tcPr>
            <w:tcW w:w="4107" w:type="dxa"/>
            <w:gridSpan w:val="3"/>
            <w:shd w:val="clear" w:color="auto" w:fill="B2A1C7" w:themeFill="accent4" w:themeFillTint="99"/>
            <w:vAlign w:val="center"/>
          </w:tcPr>
          <w:p w14:paraId="7CD27460" w14:textId="559919C2" w:rsidR="0022201C" w:rsidRPr="00582722" w:rsidDel="00A65887" w:rsidRDefault="00F426CF" w:rsidP="00582722">
            <w:pPr>
              <w:rPr>
                <w:b/>
                <w:color w:val="000000"/>
                <w:sz w:val="20"/>
                <w:rPrChange w:id="1484" w:author="Autor">
                  <w:rPr>
                    <w:b/>
                    <w:color w:val="000000"/>
                    <w:sz w:val="22"/>
                  </w:rPr>
                </w:rPrChange>
              </w:rPr>
              <w:pPrChange w:id="1485" w:author="Autor">
                <w:pPr>
                  <w:jc w:val="both"/>
                </w:pPr>
              </w:pPrChange>
            </w:pPr>
            <w:del w:id="1486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Finančné opravy</w:delText>
              </w:r>
            </w:del>
            <w:ins w:id="1487" w:author="Autor">
              <w:r w:rsidR="0022201C" w:rsidRPr="00B27AA9">
                <w:rPr>
                  <w:b/>
                  <w:color w:val="000000"/>
                  <w:sz w:val="20"/>
                  <w:szCs w:val="20"/>
                </w:rPr>
                <w:t>Doplňujúce monitorovacie údaje</w:t>
              </w:r>
            </w:ins>
          </w:p>
        </w:tc>
        <w:tc>
          <w:tcPr>
            <w:tcW w:w="571" w:type="dxa"/>
            <w:shd w:val="clear" w:color="auto" w:fill="B2A1C7" w:themeFill="accent4" w:themeFillTint="99"/>
            <w:vAlign w:val="center"/>
          </w:tcPr>
          <w:p w14:paraId="30C78B33" w14:textId="6D7E01C3" w:rsidR="0022201C" w:rsidRPr="00582722" w:rsidDel="00A65887" w:rsidRDefault="00F426CF" w:rsidP="00582722">
            <w:pPr>
              <w:rPr>
                <w:color w:val="000000"/>
                <w:sz w:val="20"/>
                <w:rPrChange w:id="1488" w:author="Autor">
                  <w:rPr>
                    <w:b/>
                    <w:color w:val="000000"/>
                    <w:sz w:val="22"/>
                  </w:rPr>
                </w:rPrChange>
              </w:rPr>
              <w:pPrChange w:id="1489" w:author="Autor">
                <w:pPr>
                  <w:jc w:val="both"/>
                </w:pPr>
              </w:pPrChange>
            </w:pPr>
            <w:del w:id="1490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570" w:type="dxa"/>
            <w:shd w:val="clear" w:color="auto" w:fill="B2A1C7" w:themeFill="accent4" w:themeFillTint="99"/>
            <w:vAlign w:val="center"/>
          </w:tcPr>
          <w:p w14:paraId="7233F4D2" w14:textId="16169153" w:rsidR="0022201C" w:rsidRPr="00582722" w:rsidDel="00A65887" w:rsidRDefault="00F426CF" w:rsidP="00582722">
            <w:pPr>
              <w:rPr>
                <w:color w:val="000000"/>
                <w:sz w:val="20"/>
                <w:rPrChange w:id="1491" w:author="Autor">
                  <w:rPr>
                    <w:b/>
                    <w:color w:val="000000"/>
                    <w:sz w:val="22"/>
                  </w:rPr>
                </w:rPrChange>
              </w:rPr>
              <w:pPrChange w:id="1492" w:author="Autor">
                <w:pPr>
                  <w:jc w:val="both"/>
                </w:pPr>
              </w:pPrChange>
            </w:pPr>
            <w:del w:id="1493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852" w:type="dxa"/>
            <w:shd w:val="clear" w:color="auto" w:fill="B2A1C7" w:themeFill="accent4" w:themeFillTint="99"/>
            <w:vAlign w:val="center"/>
          </w:tcPr>
          <w:p w14:paraId="4E441F90" w14:textId="7AD1DDD0" w:rsidR="0022201C" w:rsidRPr="00582722" w:rsidDel="00A65887" w:rsidRDefault="00F426CF" w:rsidP="00582722">
            <w:pPr>
              <w:rPr>
                <w:color w:val="000000"/>
                <w:sz w:val="20"/>
                <w:rPrChange w:id="1494" w:author="Autor">
                  <w:rPr>
                    <w:b/>
                    <w:color w:val="000000"/>
                    <w:sz w:val="22"/>
                  </w:rPr>
                </w:rPrChange>
              </w:rPr>
              <w:pPrChange w:id="1495" w:author="Autor">
                <w:pPr>
                  <w:jc w:val="both"/>
                </w:pPr>
              </w:pPrChange>
            </w:pPr>
            <w:del w:id="1496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1985" w:type="dxa"/>
            <w:shd w:val="clear" w:color="auto" w:fill="B2A1C7" w:themeFill="accent4" w:themeFillTint="99"/>
            <w:vAlign w:val="center"/>
          </w:tcPr>
          <w:p w14:paraId="267BBA25" w14:textId="60376B66" w:rsidR="0022201C" w:rsidRPr="00582722" w:rsidDel="000D1F76" w:rsidRDefault="00F426CF" w:rsidP="00DE78B6">
            <w:pPr>
              <w:jc w:val="both"/>
              <w:rPr>
                <w:color w:val="000000"/>
                <w:sz w:val="20"/>
                <w:rPrChange w:id="1497" w:author="Autor">
                  <w:rPr>
                    <w:b/>
                    <w:color w:val="000000"/>
                    <w:sz w:val="22"/>
                  </w:rPr>
                </w:rPrChange>
              </w:rPr>
            </w:pPr>
            <w:del w:id="1498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</w:tr>
      <w:tr w:rsidR="0022201C" w:rsidRPr="00F96882" w:rsidDel="000D1F76" w14:paraId="096FFEF9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49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1500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tcPrChange w:id="1501" w:author="Autor">
              <w:tcPr>
                <w:tcW w:w="1008" w:type="dxa"/>
                <w:gridSpan w:val="2"/>
                <w:vAlign w:val="center"/>
              </w:tcPr>
            </w:tcPrChange>
          </w:tcPr>
          <w:p w14:paraId="7ED7125F" w14:textId="49200531" w:rsidR="0022201C" w:rsidRDefault="00F426CF" w:rsidP="00DE78B6">
            <w:pPr>
              <w:jc w:val="center"/>
              <w:rPr>
                <w:color w:val="000000"/>
                <w:sz w:val="20"/>
                <w:szCs w:val="20"/>
              </w:rPr>
            </w:pPr>
            <w:del w:id="1502" w:author="Autor">
              <w:r w:rsidRPr="00F426CF">
                <w:rPr>
                  <w:color w:val="000000"/>
                  <w:sz w:val="20"/>
                  <w:szCs w:val="20"/>
                </w:rPr>
                <w:delText>4A.5</w:delText>
              </w:r>
            </w:del>
            <w:ins w:id="1503" w:author="Autor">
              <w:r w:rsidR="0022201C">
                <w:rPr>
                  <w:color w:val="000000"/>
                  <w:sz w:val="20"/>
                  <w:szCs w:val="20"/>
                </w:rPr>
                <w:t>4A5</w:t>
              </w:r>
            </w:ins>
            <w:r w:rsidR="0022201C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7" w:type="dxa"/>
            <w:gridSpan w:val="3"/>
            <w:vAlign w:val="center"/>
            <w:tcPrChange w:id="1504" w:author="Autor">
              <w:tcPr>
                <w:tcW w:w="4106" w:type="dxa"/>
                <w:gridSpan w:val="4"/>
                <w:vAlign w:val="center"/>
              </w:tcPr>
            </w:tcPrChange>
          </w:tcPr>
          <w:p w14:paraId="1BE8C1C5" w14:textId="6C73FA2C" w:rsidR="0022201C" w:rsidDel="00A65887" w:rsidRDefault="00F426CF" w:rsidP="00DE78B6">
            <w:pPr>
              <w:rPr>
                <w:color w:val="000000"/>
                <w:sz w:val="20"/>
                <w:szCs w:val="20"/>
              </w:rPr>
            </w:pPr>
            <w:del w:id="1505" w:author="Autor">
              <w:r w:rsidRPr="00F426CF">
                <w:rPr>
                  <w:color w:val="000000"/>
                  <w:sz w:val="20"/>
                  <w:szCs w:val="20"/>
                </w:rPr>
                <w:delText xml:space="preserve">Bolo dodržané zníženie oprávnených výdavkov z dôvodu udelenej  finančnej opravy? </w:delText>
              </w:r>
            </w:del>
            <w:ins w:id="1506" w:author="Autor">
              <w:r w:rsidR="0022201C" w:rsidRPr="00F96882">
                <w:rPr>
                  <w:color w:val="000000"/>
                  <w:sz w:val="20"/>
                  <w:szCs w:val="20"/>
                </w:rPr>
                <w:t>Sú tabuľky 1 a 2 s hodnotami merateľných ukazovateľov vyplnené formálne správne?</w:t>
              </w:r>
            </w:ins>
          </w:p>
        </w:tc>
        <w:tc>
          <w:tcPr>
            <w:tcW w:w="571" w:type="dxa"/>
            <w:vAlign w:val="center"/>
            <w:tcPrChange w:id="1507" w:author="Autor">
              <w:tcPr>
                <w:tcW w:w="567" w:type="dxa"/>
                <w:gridSpan w:val="2"/>
                <w:vAlign w:val="center"/>
              </w:tcPr>
            </w:tcPrChange>
          </w:tcPr>
          <w:p w14:paraId="4B5E74C3" w14:textId="38514DDD" w:rsidR="0022201C" w:rsidDel="00A65887" w:rsidRDefault="00F426CF" w:rsidP="00DE78B6">
            <w:pPr>
              <w:rPr>
                <w:color w:val="000000"/>
                <w:sz w:val="20"/>
                <w:szCs w:val="20"/>
              </w:rPr>
            </w:pPr>
            <w:del w:id="1508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tcPrChange w:id="1509" w:author="Autor">
              <w:tcPr>
                <w:tcW w:w="567" w:type="dxa"/>
                <w:vAlign w:val="center"/>
              </w:tcPr>
            </w:tcPrChange>
          </w:tcPr>
          <w:p w14:paraId="01B240A6" w14:textId="2224F612" w:rsidR="0022201C" w:rsidDel="00A65887" w:rsidRDefault="00F426CF" w:rsidP="00DE78B6">
            <w:pPr>
              <w:rPr>
                <w:color w:val="000000"/>
                <w:sz w:val="20"/>
                <w:szCs w:val="20"/>
              </w:rPr>
            </w:pPr>
            <w:del w:id="1510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tcPrChange w:id="1511" w:author="Autor">
              <w:tcPr>
                <w:tcW w:w="850" w:type="dxa"/>
                <w:gridSpan w:val="2"/>
                <w:vAlign w:val="center"/>
              </w:tcPr>
            </w:tcPrChange>
          </w:tcPr>
          <w:p w14:paraId="2E66D1AF" w14:textId="7F00E1C2" w:rsidR="0022201C" w:rsidDel="00A65887" w:rsidRDefault="00F426CF" w:rsidP="00DE78B6">
            <w:pPr>
              <w:rPr>
                <w:color w:val="000000"/>
                <w:sz w:val="20"/>
                <w:szCs w:val="20"/>
              </w:rPr>
            </w:pPr>
            <w:del w:id="1512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tcPrChange w:id="1513" w:author="Autor">
              <w:tcPr>
                <w:tcW w:w="1989" w:type="dxa"/>
                <w:gridSpan w:val="2"/>
                <w:vAlign w:val="center"/>
              </w:tcPr>
            </w:tcPrChange>
          </w:tcPr>
          <w:p w14:paraId="3986F4F4" w14:textId="5FE1CBC8" w:rsidR="0022201C" w:rsidRPr="00582722" w:rsidDel="000D1F76" w:rsidRDefault="00F426CF" w:rsidP="00DE78B6">
            <w:pPr>
              <w:jc w:val="both"/>
              <w:rPr>
                <w:color w:val="000000"/>
                <w:sz w:val="20"/>
                <w:rPrChange w:id="1514" w:author="Autor">
                  <w:rPr>
                    <w:b/>
                    <w:color w:val="000000"/>
                  </w:rPr>
                </w:rPrChange>
              </w:rPr>
            </w:pPr>
            <w:del w:id="1515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22201C" w:rsidRPr="00F96882" w:rsidDel="000D1F76" w14:paraId="736C7F69" w14:textId="77777777" w:rsidTr="0024400F">
        <w:trPr>
          <w:gridAfter w:val="1"/>
          <w:wAfter w:w="8" w:type="dxa"/>
          <w:trHeight w:val="315"/>
          <w:ins w:id="1516" w:author="Autor"/>
        </w:trPr>
        <w:tc>
          <w:tcPr>
            <w:tcW w:w="1002" w:type="dxa"/>
            <w:vAlign w:val="center"/>
          </w:tcPr>
          <w:p w14:paraId="28955121" w14:textId="48509E08" w:rsidR="0022201C" w:rsidRDefault="0022201C" w:rsidP="00DE78B6">
            <w:pPr>
              <w:jc w:val="center"/>
              <w:rPr>
                <w:ins w:id="1517" w:author="Autor"/>
                <w:color w:val="000000"/>
                <w:sz w:val="20"/>
                <w:szCs w:val="20"/>
              </w:rPr>
            </w:pPr>
            <w:ins w:id="1518" w:author="Autor">
              <w:r>
                <w:rPr>
                  <w:color w:val="000000"/>
                  <w:sz w:val="20"/>
                  <w:szCs w:val="20"/>
                </w:rPr>
                <w:lastRenderedPageBreak/>
                <w:t>4A5.2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03561B16" w14:textId="00E080BF" w:rsidR="0022201C" w:rsidDel="00A65887" w:rsidRDefault="0022201C" w:rsidP="00DE78B6">
            <w:pPr>
              <w:rPr>
                <w:ins w:id="1519" w:author="Autor"/>
                <w:color w:val="000000"/>
                <w:sz w:val="20"/>
                <w:szCs w:val="20"/>
              </w:rPr>
            </w:pPr>
            <w:ins w:id="1520" w:author="Autor">
              <w:r w:rsidRPr="00F96882">
                <w:rPr>
                  <w:color w:val="000000"/>
                  <w:sz w:val="20"/>
                  <w:szCs w:val="20"/>
                </w:rPr>
                <w:t>Sú v tabuľke č. 3 uvedené identifikované problémy, riziká a ďalšie informácie v súvislosti s realizáciou projektu?</w:t>
              </w:r>
            </w:ins>
          </w:p>
        </w:tc>
        <w:tc>
          <w:tcPr>
            <w:tcW w:w="571" w:type="dxa"/>
            <w:vAlign w:val="center"/>
          </w:tcPr>
          <w:p w14:paraId="1959C208" w14:textId="77777777" w:rsidR="0022201C" w:rsidDel="00A65887" w:rsidRDefault="0022201C" w:rsidP="00DE78B6">
            <w:pPr>
              <w:rPr>
                <w:ins w:id="1521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37578BC" w14:textId="77777777" w:rsidR="0022201C" w:rsidDel="00A65887" w:rsidRDefault="0022201C" w:rsidP="00DE78B6">
            <w:pPr>
              <w:rPr>
                <w:ins w:id="1522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6CA5973D" w14:textId="77777777" w:rsidR="0022201C" w:rsidDel="00A65887" w:rsidRDefault="0022201C" w:rsidP="00DE78B6">
            <w:pPr>
              <w:rPr>
                <w:ins w:id="1523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7A80249" w14:textId="77777777" w:rsidR="0022201C" w:rsidRPr="00F96882" w:rsidDel="000D1F76" w:rsidRDefault="0022201C" w:rsidP="00DE78B6">
            <w:pPr>
              <w:jc w:val="both"/>
              <w:rPr>
                <w:ins w:id="1524" w:author="Autor"/>
                <w:bCs/>
                <w:color w:val="000000"/>
              </w:rPr>
            </w:pPr>
          </w:p>
        </w:tc>
      </w:tr>
      <w:tr w:rsidR="00A65887" w:rsidRPr="00F426CF" w14:paraId="582BB4DB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B084AD6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4B - Žiadosť o platbu - poskytnutie zálohovej platby</w:t>
            </w:r>
          </w:p>
        </w:tc>
      </w:tr>
      <w:tr w:rsidR="00582722" w:rsidRPr="00F426CF" w14:paraId="6D8A86E5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FC6097B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0B6677F2" w14:textId="77777777" w:rsidR="00A65887" w:rsidRPr="00F426CF" w:rsidRDefault="00A65887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5144498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5987893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55674E5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0CF58B2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582722" w:rsidRPr="00F426CF" w14:paraId="47AC3557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7665DE0C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4B.1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3D047110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6E7252A5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32D969FF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9C41E66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53CF02D3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6FF8DED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52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526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527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4871888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4B.1.1</w:t>
            </w:r>
          </w:p>
        </w:tc>
        <w:tc>
          <w:tcPr>
            <w:tcW w:w="4107" w:type="dxa"/>
            <w:gridSpan w:val="3"/>
            <w:vAlign w:val="center"/>
            <w:hideMark/>
            <w:tcPrChange w:id="1528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3706597F" w14:textId="77777777" w:rsidR="00503240" w:rsidRPr="00770B52" w:rsidRDefault="00A65887" w:rsidP="00503240">
            <w:pPr>
              <w:pStyle w:val="Default"/>
              <w:rPr>
                <w:del w:id="1529" w:author="Autor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582722">
              <w:rPr>
                <w:rFonts w:ascii="Times New Roman" w:hAnsi="Times New Roman"/>
                <w:sz w:val="20"/>
                <w:rPrChange w:id="1530" w:author="Autor">
                  <w:rPr>
                    <w:sz w:val="20"/>
                  </w:rPr>
                </w:rPrChange>
              </w:rPr>
              <w:t xml:space="preserve">Sú údaje v ŽoP predloženej cez verejný portál identické s údajmi, ktoré sú uvedené v tlačenej verzii ŽoP? 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del w:id="1531" w:author="Autor"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P</w:delTex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latí do doby plnej elektronizácie a predkladania cez ITMS2014+</w:delTex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. </w:delText>
              </w:r>
            </w:del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ŽoP </w:t>
            </w:r>
            <w:del w:id="1532" w:author="Autor"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nepredkladá</w:delText>
              </w:r>
            </w:del>
            <w:ins w:id="1533" w:author="Autor">
              <w:r w:rsidRPr="00D527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predkladá 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prostredníctvom elektronického podania priamo</w:t>
              </w:r>
            </w:ins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cez 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verejný portál ITMS 2014+, túto skutočnosť RO nekontroluje.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  <w:p w14:paraId="3DC4EFA6" w14:textId="46FB700C" w:rsidR="00A65887" w:rsidRPr="00582722" w:rsidRDefault="00A65887" w:rsidP="00582722">
            <w:pPr>
              <w:pStyle w:val="Default"/>
              <w:rPr>
                <w:sz w:val="20"/>
              </w:rPr>
              <w:pPrChange w:id="1534" w:author="Autor">
                <w:pPr/>
              </w:pPrChange>
            </w:pPr>
          </w:p>
        </w:tc>
        <w:tc>
          <w:tcPr>
            <w:tcW w:w="571" w:type="dxa"/>
            <w:vAlign w:val="center"/>
            <w:hideMark/>
            <w:tcPrChange w:id="153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72A8FC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536" w:author="Autor">
              <w:tcPr>
                <w:tcW w:w="567" w:type="dxa"/>
                <w:vAlign w:val="center"/>
                <w:hideMark/>
              </w:tcPr>
            </w:tcPrChange>
          </w:tcPr>
          <w:p w14:paraId="46DA319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53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BAD2A1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538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D34DC6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92693C8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53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1540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hideMark/>
            <w:tcPrChange w:id="154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988F22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4B.1.2</w:t>
            </w:r>
          </w:p>
        </w:tc>
        <w:tc>
          <w:tcPr>
            <w:tcW w:w="4107" w:type="dxa"/>
            <w:gridSpan w:val="3"/>
            <w:vAlign w:val="center"/>
            <w:hideMark/>
            <w:tcPrChange w:id="154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5BDE615" w14:textId="09A42E83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del w:id="1543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zmluve</w:delText>
              </w:r>
            </w:del>
            <w:ins w:id="1544" w:author="Autor">
              <w:r w:rsidR="00F8414E">
                <w:rPr>
                  <w:color w:val="000000"/>
                  <w:sz w:val="20"/>
                  <w:szCs w:val="20"/>
                </w:rPr>
                <w:t> </w:t>
              </w:r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e</w:t>
              </w:r>
              <w:r w:rsidR="00F8414E"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  <w:tcPrChange w:id="154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130846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546" w:author="Autor">
              <w:tcPr>
                <w:tcW w:w="567" w:type="dxa"/>
                <w:vAlign w:val="center"/>
                <w:hideMark/>
              </w:tcPr>
            </w:tcPrChange>
          </w:tcPr>
          <w:p w14:paraId="6D5435E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54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2A52B6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548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57EB65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216B094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54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550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55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800278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4B.1.3</w:t>
            </w:r>
          </w:p>
        </w:tc>
        <w:tc>
          <w:tcPr>
            <w:tcW w:w="4107" w:type="dxa"/>
            <w:gridSpan w:val="3"/>
            <w:vAlign w:val="center"/>
            <w:hideMark/>
            <w:tcPrChange w:id="155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8F8ADD9" w14:textId="7A99151A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del w:id="1553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zmluve</w:delText>
              </w:r>
            </w:del>
            <w:ins w:id="1554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e </w:t>
              </w:r>
              <w:r w:rsidR="00F8414E">
                <w:rPr>
                  <w:color w:val="000000"/>
                  <w:sz w:val="20"/>
                  <w:szCs w:val="20"/>
                </w:rPr>
                <w:t>o NFP</w:t>
              </w:r>
            </w:ins>
            <w:r w:rsidR="00F8414E"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v platnom znení?</w:t>
            </w:r>
          </w:p>
        </w:tc>
        <w:tc>
          <w:tcPr>
            <w:tcW w:w="571" w:type="dxa"/>
            <w:vAlign w:val="center"/>
            <w:hideMark/>
            <w:tcPrChange w:id="155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7322ED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556" w:author="Autor">
              <w:tcPr>
                <w:tcW w:w="567" w:type="dxa"/>
                <w:vAlign w:val="center"/>
                <w:hideMark/>
              </w:tcPr>
            </w:tcPrChange>
          </w:tcPr>
          <w:p w14:paraId="0B3B626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55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003B6FD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558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33DBA0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146F277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55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560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56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B8106A7" w14:textId="77777777" w:rsidR="00A65887" w:rsidRPr="00582722" w:rsidRDefault="00A65887" w:rsidP="00582722">
            <w:pPr>
              <w:pStyle w:val="Default"/>
              <w:rPr>
                <w:sz w:val="20"/>
              </w:rPr>
              <w:pPrChange w:id="1562" w:author="Autor">
                <w:pPr>
                  <w:jc w:val="center"/>
                </w:pPr>
              </w:pPrChange>
            </w:pPr>
            <w:r w:rsidRPr="00582722">
              <w:rPr>
                <w:rFonts w:ascii="Times New Roman" w:hAnsi="Times New Roman"/>
                <w:sz w:val="20"/>
                <w:rPrChange w:id="1563" w:author="Autor">
                  <w:rPr>
                    <w:color w:val="000000"/>
                    <w:sz w:val="20"/>
                  </w:rPr>
                </w:rPrChange>
              </w:rPr>
              <w:t>4B.1.4</w:t>
            </w:r>
          </w:p>
        </w:tc>
        <w:tc>
          <w:tcPr>
            <w:tcW w:w="4107" w:type="dxa"/>
            <w:gridSpan w:val="3"/>
            <w:vAlign w:val="center"/>
            <w:hideMark/>
            <w:tcPrChange w:id="156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DCB8B84" w14:textId="77777777" w:rsidR="00503240" w:rsidRPr="00770B52" w:rsidRDefault="00A65887" w:rsidP="00503240">
            <w:pPr>
              <w:pStyle w:val="Default"/>
              <w:rPr>
                <w:del w:id="1565" w:author="Autor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582722">
              <w:rPr>
                <w:rFonts w:ascii="Times New Roman" w:hAnsi="Times New Roman"/>
                <w:sz w:val="20"/>
                <w:rPrChange w:id="1566" w:author="Autor">
                  <w:rPr>
                    <w:sz w:val="20"/>
                  </w:rPr>
                </w:rPrChange>
              </w:rPr>
              <w:t xml:space="preserve">Je ŽoP spracovaná na predpísanom formulári, vyplnená vo všetkých povinných poliach v súlade s platnými pokynmi k vypĺňaniu ŽoP? </w:t>
            </w:r>
            <w:del w:id="1567" w:author="Autor"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(</w:delTex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P</w:delTex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latí do doby plnej elektronizácie a predkladania cez ITMS2014+</w:delTex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.</w:delTex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) </w:delText>
              </w:r>
            </w:del>
          </w:p>
          <w:p w14:paraId="4FE91A0C" w14:textId="305AD4D7" w:rsidR="00A65887" w:rsidRPr="00582722" w:rsidRDefault="00A65887" w:rsidP="00582722">
            <w:pPr>
              <w:pStyle w:val="Default"/>
              <w:rPr>
                <w:sz w:val="20"/>
              </w:rPr>
              <w:pPrChange w:id="1568" w:author="Autor">
                <w:pPr/>
              </w:pPrChange>
            </w:pPr>
          </w:p>
        </w:tc>
        <w:tc>
          <w:tcPr>
            <w:tcW w:w="571" w:type="dxa"/>
            <w:vAlign w:val="center"/>
            <w:hideMark/>
            <w:tcPrChange w:id="156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C990F0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570" w:author="Autor">
              <w:tcPr>
                <w:tcW w:w="567" w:type="dxa"/>
                <w:vAlign w:val="center"/>
                <w:hideMark/>
              </w:tcPr>
            </w:tcPrChange>
          </w:tcPr>
          <w:p w14:paraId="56E37DF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57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064BD4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572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3BD53D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17AE8AAD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57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574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57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9D0AD60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4B.1.5</w:t>
            </w:r>
          </w:p>
        </w:tc>
        <w:tc>
          <w:tcPr>
            <w:tcW w:w="4107" w:type="dxa"/>
            <w:gridSpan w:val="3"/>
            <w:vAlign w:val="center"/>
            <w:hideMark/>
            <w:tcPrChange w:id="157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5981650" w14:textId="70C4B61A" w:rsidR="00A65887" w:rsidRPr="00F426CF" w:rsidRDefault="00A65887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Nárokuje si prijímateľ výšku zálohovej platby v zmysle podmienok stanovených </w:t>
            </w:r>
            <w:del w:id="1577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zmluvou</w:delText>
              </w:r>
            </w:del>
            <w:ins w:id="1578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ou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o </w:t>
            </w:r>
            <w:del w:id="1579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poskytnutí 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NFP? </w:t>
            </w:r>
          </w:p>
        </w:tc>
        <w:tc>
          <w:tcPr>
            <w:tcW w:w="571" w:type="dxa"/>
            <w:vAlign w:val="center"/>
            <w:hideMark/>
            <w:tcPrChange w:id="158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69CDE1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581" w:author="Autor">
              <w:tcPr>
                <w:tcW w:w="567" w:type="dxa"/>
                <w:vAlign w:val="center"/>
                <w:hideMark/>
              </w:tcPr>
            </w:tcPrChange>
          </w:tcPr>
          <w:p w14:paraId="1B0203A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58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75421C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58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1A1650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4BB71FC3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58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2295"/>
          <w:trPrChange w:id="1585" w:author="Autor">
            <w:trPr>
              <w:gridAfter w:val="1"/>
              <w:wAfter w:w="8" w:type="dxa"/>
              <w:trHeight w:val="2295"/>
            </w:trPr>
          </w:trPrChange>
        </w:trPr>
        <w:tc>
          <w:tcPr>
            <w:tcW w:w="1002" w:type="dxa"/>
            <w:vAlign w:val="center"/>
            <w:hideMark/>
            <w:tcPrChange w:id="158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E0AD85B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4B.1.6</w:t>
            </w:r>
          </w:p>
        </w:tc>
        <w:tc>
          <w:tcPr>
            <w:tcW w:w="4107" w:type="dxa"/>
            <w:gridSpan w:val="3"/>
            <w:vAlign w:val="center"/>
            <w:hideMark/>
            <w:tcPrChange w:id="158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11AD5CE" w14:textId="458AEA06" w:rsidR="00A65887" w:rsidRPr="00F426CF" w:rsidRDefault="00A65887" w:rsidP="008D020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>
              <w:rPr>
                <w:color w:val="000000"/>
                <w:sz w:val="20"/>
                <w:szCs w:val="20"/>
              </w:rPr>
              <w:t xml:space="preserve"> základná</w:t>
            </w:r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finančná  </w:t>
            </w:r>
            <w:r w:rsidRPr="00F426CF">
              <w:rPr>
                <w:color w:val="000000"/>
                <w:sz w:val="20"/>
                <w:szCs w:val="20"/>
              </w:rPr>
              <w:t>kontrola podľa §</w:t>
            </w:r>
            <w:r>
              <w:rPr>
                <w:color w:val="000000"/>
                <w:sz w:val="20"/>
                <w:szCs w:val="20"/>
              </w:rPr>
              <w:t xml:space="preserve"> 7</w:t>
            </w:r>
            <w:r w:rsidRPr="00F426CF">
              <w:rPr>
                <w:color w:val="000000"/>
                <w:sz w:val="20"/>
                <w:szCs w:val="20"/>
              </w:rPr>
              <w:t xml:space="preserve"> zákona č</w:t>
            </w:r>
            <w:r w:rsidRPr="001F1F4D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357</w:t>
            </w:r>
            <w:r w:rsidRPr="00F426CF">
              <w:rPr>
                <w:color w:val="000000"/>
                <w:sz w:val="20"/>
                <w:szCs w:val="20"/>
              </w:rPr>
              <w:t>/20</w:t>
            </w:r>
            <w:r>
              <w:rPr>
                <w:color w:val="000000"/>
                <w:sz w:val="20"/>
                <w:szCs w:val="20"/>
              </w:rPr>
              <w:t>15</w:t>
            </w:r>
            <w:r w:rsidRPr="00F426CF">
              <w:rPr>
                <w:color w:val="000000"/>
                <w:sz w:val="20"/>
                <w:szCs w:val="20"/>
              </w:rPr>
              <w:t xml:space="preserve"> Z. z. o finančnej kontrole a  audite a o zmene a doplnení niektorých zákonov? </w:t>
            </w:r>
            <w:del w:id="1588" w:author="Autor">
              <w:r w:rsidR="00F426CF" w:rsidRPr="00F426CF">
                <w:rPr>
                  <w:color w:val="000000"/>
                  <w:sz w:val="20"/>
                  <w:szCs w:val="20"/>
                </w:rPr>
                <w:delText>Pozn. RO je povinný vykonať</w:delText>
              </w:r>
              <w:r w:rsidR="00413821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="001F1F4D">
                <w:rPr>
                  <w:color w:val="000000"/>
                  <w:sz w:val="20"/>
                  <w:szCs w:val="20"/>
                </w:rPr>
                <w:delText xml:space="preserve"> základnú</w:delText>
              </w:r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="001A14F5">
                <w:rPr>
                  <w:color w:val="000000"/>
                  <w:sz w:val="20"/>
                  <w:szCs w:val="20"/>
                </w:rPr>
                <w:delText xml:space="preserve">finančnú </w:delText>
              </w:r>
              <w:r w:rsidR="00F426CF" w:rsidRPr="00F426CF">
                <w:rPr>
                  <w:color w:val="000000"/>
                  <w:sz w:val="20"/>
                  <w:szCs w:val="20"/>
                </w:rPr>
                <w:delText xml:space="preserve"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delText>
              </w:r>
              <w:r w:rsidR="00766F2A">
                <w:rPr>
                  <w:color w:val="000000"/>
                  <w:sz w:val="20"/>
                  <w:szCs w:val="20"/>
                </w:rPr>
                <w:delText xml:space="preserve">6 ods. </w:delText>
              </w:r>
              <w:r w:rsidR="00410D30">
                <w:rPr>
                  <w:color w:val="000000"/>
                  <w:sz w:val="20"/>
                  <w:szCs w:val="20"/>
                </w:rPr>
                <w:delText>4</w:delText>
              </w:r>
              <w:r w:rsidR="00766F2A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="00F426CF" w:rsidRPr="00F426CF">
                <w:rPr>
                  <w:color w:val="000000"/>
                  <w:sz w:val="20"/>
                  <w:szCs w:val="20"/>
                </w:rPr>
                <w:delText xml:space="preserve">v závislosti od rozsahu skutočností, ktoré má daná osoba kontrolovať v zmysle svojho pracovného zaradenia.   </w:delText>
              </w:r>
            </w:del>
          </w:p>
        </w:tc>
        <w:tc>
          <w:tcPr>
            <w:tcW w:w="571" w:type="dxa"/>
            <w:vAlign w:val="center"/>
            <w:hideMark/>
            <w:tcPrChange w:id="158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D8902E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590" w:author="Autor">
              <w:tcPr>
                <w:tcW w:w="567" w:type="dxa"/>
                <w:vAlign w:val="center"/>
                <w:hideMark/>
              </w:tcPr>
            </w:tcPrChange>
          </w:tcPr>
          <w:p w14:paraId="2C40FAD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59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3E3AFF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592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0E1A65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4F0C69CC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59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594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59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B4A529B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4B.1.7</w:t>
            </w:r>
          </w:p>
        </w:tc>
        <w:tc>
          <w:tcPr>
            <w:tcW w:w="4107" w:type="dxa"/>
            <w:gridSpan w:val="3"/>
            <w:vAlign w:val="center"/>
            <w:hideMark/>
            <w:tcPrChange w:id="159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D40B547" w14:textId="77777777" w:rsidR="00503240" w:rsidRPr="00770B52" w:rsidRDefault="00A65887" w:rsidP="00503240">
            <w:pPr>
              <w:pStyle w:val="Default"/>
              <w:rPr>
                <w:del w:id="1597" w:author="Autor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582722">
              <w:rPr>
                <w:rFonts w:ascii="Times New Roman" w:hAnsi="Times New Roman"/>
                <w:sz w:val="20"/>
                <w:rPrChange w:id="1598" w:author="Autor">
                  <w:rPr>
                    <w:sz w:val="20"/>
                  </w:rPr>
                </w:rPrChange>
              </w:rPr>
              <w:t xml:space="preserve">Je ŽoP podpísaná štatutárnym orgánom prijímateľa alebo ním poverenou osobou? </w:t>
            </w:r>
            <w:del w:id="1599" w:author="Autor"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(</w:delTex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P</w:delTex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latí do doby plnej elektronizácie a predkladania cez ITMS2014+</w:delText>
              </w:r>
              <w:r w:rsidR="00503240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.</w:delTex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) </w:delText>
              </w:r>
            </w:del>
          </w:p>
          <w:p w14:paraId="7D4FEB2F" w14:textId="5C0713C2" w:rsidR="00A65887" w:rsidRPr="00582722" w:rsidRDefault="00A65887" w:rsidP="00582722">
            <w:pPr>
              <w:pStyle w:val="Default"/>
              <w:rPr>
                <w:sz w:val="20"/>
                <w:rPrChange w:id="1600" w:author="Autor">
                  <w:rPr>
                    <w:color w:val="000000"/>
                    <w:sz w:val="20"/>
                  </w:rPr>
                </w:rPrChange>
              </w:rPr>
              <w:pPrChange w:id="1601" w:author="Autor">
                <w:pPr/>
              </w:pPrChange>
            </w:pPr>
            <w:r w:rsidRPr="00582722">
              <w:rPr>
                <w:sz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  <w:tcPrChange w:id="160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DFE52F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603" w:author="Autor">
              <w:tcPr>
                <w:tcW w:w="567" w:type="dxa"/>
                <w:vAlign w:val="center"/>
                <w:hideMark/>
              </w:tcPr>
            </w:tcPrChange>
          </w:tcPr>
          <w:p w14:paraId="20C1FFB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60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D7AC5B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60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9FF37C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30EE57C7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60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1607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hideMark/>
            <w:tcPrChange w:id="160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A43851D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4B.1.8</w:t>
            </w:r>
          </w:p>
        </w:tc>
        <w:tc>
          <w:tcPr>
            <w:tcW w:w="4107" w:type="dxa"/>
            <w:gridSpan w:val="3"/>
            <w:vAlign w:val="center"/>
            <w:hideMark/>
            <w:tcPrChange w:id="160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B56606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71" w:type="dxa"/>
            <w:vAlign w:val="center"/>
            <w:hideMark/>
            <w:tcPrChange w:id="161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BBC67F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611" w:author="Autor">
              <w:tcPr>
                <w:tcW w:w="567" w:type="dxa"/>
                <w:vAlign w:val="center"/>
                <w:hideMark/>
              </w:tcPr>
            </w:tcPrChange>
          </w:tcPr>
          <w:p w14:paraId="45EC686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61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96D5DA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61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3AEB8A5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471FD1B4" w14:textId="77777777" w:rsidTr="0024400F">
        <w:trPr>
          <w:gridAfter w:val="1"/>
          <w:wAfter w:w="8" w:type="dxa"/>
          <w:trHeight w:val="300"/>
          <w:ins w:id="1614" w:author="Autor"/>
        </w:trPr>
        <w:tc>
          <w:tcPr>
            <w:tcW w:w="1002" w:type="dxa"/>
            <w:vAlign w:val="center"/>
          </w:tcPr>
          <w:p w14:paraId="4D552C8B" w14:textId="26FFBAA7" w:rsidR="00A65887" w:rsidRPr="00F426CF" w:rsidRDefault="00A65887" w:rsidP="00A65887">
            <w:pPr>
              <w:jc w:val="center"/>
              <w:rPr>
                <w:ins w:id="1615" w:author="Autor"/>
                <w:color w:val="000000"/>
                <w:sz w:val="20"/>
                <w:szCs w:val="20"/>
              </w:rPr>
            </w:pPr>
            <w:ins w:id="1616" w:author="Autor">
              <w:r>
                <w:rPr>
                  <w:color w:val="000000"/>
                  <w:sz w:val="20"/>
                  <w:szCs w:val="20"/>
                </w:rPr>
                <w:t>4B.1.9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579AA577" w14:textId="38CC09C7" w:rsidR="00A65887" w:rsidRPr="00F426CF" w:rsidRDefault="00A65887" w:rsidP="00F426CF">
            <w:pPr>
              <w:rPr>
                <w:ins w:id="1617" w:author="Autor"/>
                <w:color w:val="000000"/>
                <w:sz w:val="20"/>
                <w:szCs w:val="20"/>
              </w:rPr>
            </w:pPr>
            <w:ins w:id="1618" w:author="Autor">
              <w:r>
                <w:rPr>
                  <w:color w:val="000000"/>
                  <w:sz w:val="20"/>
                  <w:szCs w:val="20"/>
                </w:rPr>
                <w:t xml:space="preserve">Bolo dodržané zníženie oprávnených výdavkov </w:t>
              </w:r>
              <w:r>
                <w:rPr>
                  <w:color w:val="000000"/>
                  <w:sz w:val="20"/>
                  <w:szCs w:val="20"/>
                </w:rPr>
                <w:lastRenderedPageBreak/>
                <w:t>z dôvodu udelenej finančnej opravy?</w:t>
              </w:r>
            </w:ins>
          </w:p>
        </w:tc>
        <w:tc>
          <w:tcPr>
            <w:tcW w:w="571" w:type="dxa"/>
            <w:vAlign w:val="center"/>
          </w:tcPr>
          <w:p w14:paraId="62CA9F52" w14:textId="77777777" w:rsidR="00A65887" w:rsidRPr="00F426CF" w:rsidRDefault="00A65887" w:rsidP="00F426CF">
            <w:pPr>
              <w:rPr>
                <w:ins w:id="1619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124EE582" w14:textId="77777777" w:rsidR="00A65887" w:rsidRPr="00F426CF" w:rsidRDefault="00A65887" w:rsidP="00F426CF">
            <w:pPr>
              <w:rPr>
                <w:ins w:id="1620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7C76219" w14:textId="77777777" w:rsidR="00A65887" w:rsidRPr="00F426CF" w:rsidRDefault="00A65887" w:rsidP="00F426CF">
            <w:pPr>
              <w:rPr>
                <w:ins w:id="1621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70B49ED" w14:textId="2E8BEF80" w:rsidR="00A65887" w:rsidRPr="00F426CF" w:rsidRDefault="00A65887" w:rsidP="00406772">
            <w:pPr>
              <w:jc w:val="both"/>
              <w:rPr>
                <w:ins w:id="1622" w:author="Autor"/>
                <w:b/>
                <w:bCs/>
                <w:color w:val="000000"/>
                <w:sz w:val="20"/>
                <w:szCs w:val="20"/>
              </w:rPr>
            </w:pPr>
            <w:ins w:id="1623" w:author="Autor">
              <w:r>
                <w:rPr>
                  <w:bCs/>
                  <w:color w:val="000000"/>
                  <w:sz w:val="16"/>
                  <w:szCs w:val="16"/>
                </w:rPr>
                <w:t>U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v</w:t>
              </w:r>
              <w:r>
                <w:rPr>
                  <w:bCs/>
                  <w:color w:val="000000"/>
                  <w:sz w:val="16"/>
                  <w:szCs w:val="16"/>
                </w:rPr>
                <w:t>iesť,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 </w: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t xml:space="preserve">ktorý konkrétny audit/kontrola/certifikačné </w: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lastRenderedPageBreak/>
                <w:t>overovanie finančnú opravu navrhol, percentuálnu sadzbu, kód a názov verejného obstarávania a informáciu, či je finančná oprava potvrdená/nepotvrdená. V prípade, že nepotvrdenú finančnú opravu RO/SO neupla</w:t>
              </w:r>
              <w:r w:rsidR="00867111">
                <w:rPr>
                  <w:bCs/>
                  <w:color w:val="000000"/>
                  <w:sz w:val="16"/>
                  <w:szCs w:val="16"/>
                </w:rPr>
                <w:t>t</w: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t xml:space="preserve">nil, je tiež potrebné uviesť predmetné informácie. </w:t>
              </w:r>
            </w:ins>
          </w:p>
        </w:tc>
      </w:tr>
      <w:tr w:rsidR="00A65887" w:rsidRPr="00F426CF" w14:paraId="1561641A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2AA2BDC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 w:themeColor="background1"/>
                <w:sz w:val="22"/>
                <w:szCs w:val="22"/>
              </w:rPr>
              <w:lastRenderedPageBreak/>
              <w:t>4C - Žiadosť o platbu - zúčtovanie predfinancovania</w:t>
            </w:r>
          </w:p>
        </w:tc>
      </w:tr>
      <w:tr w:rsidR="00582722" w:rsidRPr="00F426CF" w14:paraId="3BE17266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449F05E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3972575" w14:textId="77777777" w:rsidR="00A65887" w:rsidRPr="00F426CF" w:rsidRDefault="00A65887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884D524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AF1A58A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13686259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691A130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582722" w:rsidRPr="00F426CF" w14:paraId="411D06C2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2EE833A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4C.1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232D2F8C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1785E1C8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63379EB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7FD8F20D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40CADA14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74FB87EA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62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625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62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19923FC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4C.1.1</w:t>
            </w:r>
          </w:p>
        </w:tc>
        <w:tc>
          <w:tcPr>
            <w:tcW w:w="4107" w:type="dxa"/>
            <w:gridSpan w:val="3"/>
            <w:vAlign w:val="center"/>
            <w:hideMark/>
            <w:tcPrChange w:id="162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576AB3A" w14:textId="77777777" w:rsidR="00E61D18" w:rsidRPr="00770B52" w:rsidRDefault="00A65887" w:rsidP="00E61D18">
            <w:pPr>
              <w:pStyle w:val="Default"/>
              <w:rPr>
                <w:del w:id="1628" w:author="Autor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582722">
              <w:rPr>
                <w:rFonts w:ascii="Times New Roman" w:hAnsi="Times New Roman"/>
                <w:sz w:val="20"/>
                <w:rPrChange w:id="1629" w:author="Autor">
                  <w:rPr>
                    <w:sz w:val="20"/>
                  </w:rPr>
                </w:rPrChange>
              </w:rPr>
              <w:t xml:space="preserve">Sú údaje v ŽoP predloženej cez verejný portál identické s údajmi, ktoré sú uvedené v tlačenej verzii ŽoP? 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del w:id="1630" w:author="Autor">
              <w:r w:rsidR="00E61D18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P</w:delText>
              </w:r>
              <w:r w:rsidR="00E61D18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latí do doby plnej elektronizácie a predkladania cez ITMS2014+</w:delText>
              </w:r>
              <w:r w:rsidR="00E61D18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. </w:delText>
              </w:r>
            </w:del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ŽoP </w:t>
            </w:r>
            <w:del w:id="1631" w:author="Autor">
              <w:r w:rsidR="00E61D18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nepredkladá</w:delText>
              </w:r>
            </w:del>
            <w:ins w:id="1632" w:author="Autor">
              <w:r w:rsidRPr="00D527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predkladá 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prostredníctvom elektronického podania priamo</w:t>
              </w:r>
            </w:ins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cez 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verejný portál ITMS 2014+, túto skutočnosť RO nekontroluje.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  <w:p w14:paraId="3B06366A" w14:textId="1CE34264" w:rsidR="00A65887" w:rsidRPr="00582722" w:rsidRDefault="00A65887" w:rsidP="00582722">
            <w:pPr>
              <w:pStyle w:val="Default"/>
              <w:rPr>
                <w:sz w:val="20"/>
              </w:rPr>
              <w:pPrChange w:id="1633" w:author="Autor">
                <w:pPr/>
              </w:pPrChange>
            </w:pPr>
          </w:p>
        </w:tc>
        <w:tc>
          <w:tcPr>
            <w:tcW w:w="571" w:type="dxa"/>
            <w:vAlign w:val="center"/>
            <w:hideMark/>
            <w:tcPrChange w:id="163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8625F5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635" w:author="Autor">
              <w:tcPr>
                <w:tcW w:w="567" w:type="dxa"/>
                <w:vAlign w:val="center"/>
                <w:hideMark/>
              </w:tcPr>
            </w:tcPrChange>
          </w:tcPr>
          <w:p w14:paraId="70F1715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63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995E88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63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70564E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D18DFB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63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1639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hideMark/>
            <w:tcPrChange w:id="164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09A1218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4C.1.2</w:t>
            </w:r>
          </w:p>
        </w:tc>
        <w:tc>
          <w:tcPr>
            <w:tcW w:w="4107" w:type="dxa"/>
            <w:gridSpan w:val="3"/>
            <w:vAlign w:val="center"/>
            <w:hideMark/>
            <w:tcPrChange w:id="164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1B506BF" w14:textId="4493B30D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del w:id="164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zmluve</w:delText>
              </w:r>
            </w:del>
            <w:ins w:id="1643" w:author="Autor">
              <w:r w:rsidR="00F8414E">
                <w:rPr>
                  <w:color w:val="000000"/>
                  <w:sz w:val="20"/>
                  <w:szCs w:val="20"/>
                </w:rPr>
                <w:t> </w:t>
              </w:r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e</w:t>
              </w:r>
              <w:r w:rsidR="00F8414E"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  <w:tcPrChange w:id="164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8D0BA1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645" w:author="Autor">
              <w:tcPr>
                <w:tcW w:w="567" w:type="dxa"/>
                <w:vAlign w:val="center"/>
                <w:hideMark/>
              </w:tcPr>
            </w:tcPrChange>
          </w:tcPr>
          <w:p w14:paraId="7A808D2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64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0B3E80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64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0D882A7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3F165D8B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64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649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65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E4A446C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4C.1.3</w:t>
            </w:r>
          </w:p>
        </w:tc>
        <w:tc>
          <w:tcPr>
            <w:tcW w:w="4107" w:type="dxa"/>
            <w:gridSpan w:val="3"/>
            <w:vAlign w:val="center"/>
            <w:hideMark/>
            <w:tcPrChange w:id="165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22FAE46" w14:textId="7148D189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del w:id="1652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zmluve</w:delText>
              </w:r>
            </w:del>
            <w:ins w:id="1653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e </w:t>
              </w:r>
              <w:r w:rsidR="00F8414E">
                <w:rPr>
                  <w:color w:val="000000"/>
                  <w:sz w:val="20"/>
                  <w:szCs w:val="20"/>
                </w:rPr>
                <w:t>o NFP</w:t>
              </w:r>
            </w:ins>
            <w:r w:rsidR="00F8414E"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v platnom znení?</w:t>
            </w:r>
          </w:p>
        </w:tc>
        <w:tc>
          <w:tcPr>
            <w:tcW w:w="571" w:type="dxa"/>
            <w:vAlign w:val="center"/>
            <w:hideMark/>
            <w:tcPrChange w:id="165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A3D9D1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655" w:author="Autor">
              <w:tcPr>
                <w:tcW w:w="567" w:type="dxa"/>
                <w:vAlign w:val="center"/>
                <w:hideMark/>
              </w:tcPr>
            </w:tcPrChange>
          </w:tcPr>
          <w:p w14:paraId="78C1566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65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C1D54D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65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C4D5DD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62FAE8A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65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659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66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80F865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4C.1.4</w:t>
            </w:r>
          </w:p>
        </w:tc>
        <w:tc>
          <w:tcPr>
            <w:tcW w:w="4107" w:type="dxa"/>
            <w:gridSpan w:val="3"/>
            <w:vAlign w:val="center"/>
            <w:hideMark/>
            <w:tcPrChange w:id="166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119B707B" w14:textId="77777777" w:rsidR="00E61D18" w:rsidRPr="00770B52" w:rsidRDefault="00A65887" w:rsidP="00E61D18">
            <w:pPr>
              <w:pStyle w:val="Default"/>
              <w:rPr>
                <w:del w:id="1662" w:author="Autor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582722">
              <w:rPr>
                <w:rFonts w:ascii="Times New Roman" w:hAnsi="Times New Roman"/>
                <w:sz w:val="20"/>
                <w:rPrChange w:id="1663" w:author="Autor">
                  <w:rPr>
                    <w:sz w:val="20"/>
                  </w:rPr>
                </w:rPrChange>
              </w:rPr>
              <w:t xml:space="preserve">Je ŽoP spracovaná na predpísanom formulári, vyplnená vo všetkých povinných poliach v súlade s platnými pokynmi k vypĺňaniu ŽoP? </w:t>
            </w:r>
            <w:del w:id="1664" w:author="Autor">
              <w:r w:rsidR="00E61D18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(</w:delText>
              </w:r>
              <w:r w:rsidR="00E61D18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P</w:delText>
              </w:r>
              <w:r w:rsidR="00E61D18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latí do doby plnej elektronizácie a predkladania cez ITMS2014+</w:delText>
              </w:r>
              <w:r w:rsidR="00E61D18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.</w:delText>
              </w:r>
              <w:r w:rsidR="00E61D18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) </w:delText>
              </w:r>
            </w:del>
          </w:p>
          <w:p w14:paraId="66A0D60C" w14:textId="1336CDF7" w:rsidR="00A65887" w:rsidRPr="00582722" w:rsidRDefault="00F426CF" w:rsidP="00582722">
            <w:pPr>
              <w:pStyle w:val="Default"/>
              <w:rPr>
                <w:sz w:val="20"/>
              </w:rPr>
              <w:pPrChange w:id="1665" w:author="Autor">
                <w:pPr/>
              </w:pPrChange>
            </w:pPr>
            <w:del w:id="1666" w:author="Autor">
              <w:r w:rsidRPr="00F426CF">
                <w:rPr>
                  <w:sz w:val="20"/>
                  <w:szCs w:val="20"/>
                </w:rPr>
                <w:delText xml:space="preserve"> </w:delText>
              </w:r>
            </w:del>
          </w:p>
        </w:tc>
        <w:tc>
          <w:tcPr>
            <w:tcW w:w="571" w:type="dxa"/>
            <w:vAlign w:val="center"/>
            <w:hideMark/>
            <w:tcPrChange w:id="166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340778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668" w:author="Autor">
              <w:tcPr>
                <w:tcW w:w="567" w:type="dxa"/>
                <w:vAlign w:val="center"/>
                <w:hideMark/>
              </w:tcPr>
            </w:tcPrChange>
          </w:tcPr>
          <w:p w14:paraId="1B3668D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669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16097B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670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1A8DCE9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145932F3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67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672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673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E479A1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4C.1.5</w:t>
            </w:r>
          </w:p>
        </w:tc>
        <w:tc>
          <w:tcPr>
            <w:tcW w:w="4107" w:type="dxa"/>
            <w:gridSpan w:val="3"/>
            <w:vAlign w:val="center"/>
            <w:hideMark/>
            <w:tcPrChange w:id="167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BEEE913" w14:textId="388847CF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 deklarované výdavky oprávnené vzhľadom na časovú oprávnenosť uvedenú v zmysle </w:t>
            </w:r>
            <w:del w:id="1675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1676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y</w:t>
              </w:r>
              <w:r w:rsidR="00F8414E"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  <w:tcPrChange w:id="167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77068D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678" w:author="Autor">
              <w:tcPr>
                <w:tcW w:w="567" w:type="dxa"/>
                <w:vAlign w:val="center"/>
                <w:hideMark/>
              </w:tcPr>
            </w:tcPrChange>
          </w:tcPr>
          <w:p w14:paraId="1E72483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679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149062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680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97CD08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6F302839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68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2295"/>
          <w:trPrChange w:id="1682" w:author="Autor">
            <w:trPr>
              <w:gridAfter w:val="1"/>
              <w:wAfter w:w="8" w:type="dxa"/>
              <w:trHeight w:val="2295"/>
            </w:trPr>
          </w:trPrChange>
        </w:trPr>
        <w:tc>
          <w:tcPr>
            <w:tcW w:w="1002" w:type="dxa"/>
            <w:vAlign w:val="center"/>
            <w:hideMark/>
            <w:tcPrChange w:id="1683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D044E9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4C.1.6</w:t>
            </w:r>
          </w:p>
        </w:tc>
        <w:tc>
          <w:tcPr>
            <w:tcW w:w="4107" w:type="dxa"/>
            <w:gridSpan w:val="3"/>
            <w:vAlign w:val="center"/>
            <w:hideMark/>
            <w:tcPrChange w:id="168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9471D04" w14:textId="5F37AA30" w:rsidR="00A65887" w:rsidRPr="00F426CF" w:rsidRDefault="00A65887" w:rsidP="008D020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>
              <w:rPr>
                <w:color w:val="000000"/>
                <w:sz w:val="20"/>
                <w:szCs w:val="20"/>
              </w:rPr>
              <w:t xml:space="preserve"> základná</w:t>
            </w:r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finančná </w:t>
            </w:r>
            <w:r w:rsidRPr="00F426CF">
              <w:rPr>
                <w:color w:val="000000"/>
                <w:sz w:val="20"/>
                <w:szCs w:val="20"/>
              </w:rPr>
              <w:t>kontrola podľa §</w:t>
            </w:r>
            <w:r>
              <w:rPr>
                <w:color w:val="000000"/>
                <w:sz w:val="20"/>
                <w:szCs w:val="20"/>
              </w:rPr>
              <w:t xml:space="preserve"> 7</w:t>
            </w:r>
            <w:r w:rsidRPr="00F426CF">
              <w:rPr>
                <w:color w:val="000000"/>
                <w:sz w:val="20"/>
                <w:szCs w:val="20"/>
              </w:rPr>
              <w:t xml:space="preserve"> zákona č. </w:t>
            </w:r>
            <w:r>
              <w:rPr>
                <w:color w:val="000000"/>
                <w:sz w:val="20"/>
                <w:szCs w:val="20"/>
              </w:rPr>
              <w:t>357</w:t>
            </w:r>
            <w:r w:rsidRPr="00F426CF">
              <w:rPr>
                <w:color w:val="000000"/>
                <w:sz w:val="20"/>
                <w:szCs w:val="20"/>
              </w:rPr>
              <w:t>/20</w:t>
            </w:r>
            <w:r>
              <w:rPr>
                <w:color w:val="000000"/>
                <w:sz w:val="20"/>
                <w:szCs w:val="20"/>
              </w:rPr>
              <w:t>15</w:t>
            </w:r>
            <w:r w:rsidRPr="00F426CF">
              <w:rPr>
                <w:color w:val="000000"/>
                <w:sz w:val="20"/>
                <w:szCs w:val="20"/>
              </w:rPr>
              <w:t xml:space="preserve"> Z. z. o finančnej kontrole a vnútornom audite a o zmene a doplnení niektorých zákonov? </w:t>
            </w:r>
            <w:del w:id="1685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Pozn. RO je povinný vykonať </w:delText>
              </w:r>
              <w:r w:rsidR="001F1F4D">
                <w:rPr>
                  <w:color w:val="000000"/>
                  <w:sz w:val="20"/>
                  <w:szCs w:val="20"/>
                </w:rPr>
                <w:delText xml:space="preserve"> základnú</w:delText>
              </w:r>
              <w:r w:rsidR="001A14F5">
                <w:rPr>
                  <w:color w:val="000000"/>
                  <w:sz w:val="20"/>
                  <w:szCs w:val="20"/>
                </w:rPr>
                <w:delText xml:space="preserve"> finančnú</w:delText>
              </w:r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delText>
              </w:r>
              <w:r w:rsidR="00C77B0D">
                <w:rPr>
                  <w:color w:val="000000"/>
                  <w:sz w:val="20"/>
                  <w:szCs w:val="20"/>
                </w:rPr>
                <w:delText>6</w:delText>
              </w:r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="00C77B0D">
                <w:rPr>
                  <w:color w:val="000000"/>
                  <w:sz w:val="20"/>
                  <w:szCs w:val="20"/>
                </w:rPr>
                <w:delText xml:space="preserve">ods. </w:delText>
              </w:r>
              <w:r w:rsidR="00410D30">
                <w:rPr>
                  <w:color w:val="000000"/>
                  <w:sz w:val="20"/>
                  <w:szCs w:val="20"/>
                </w:rPr>
                <w:delText>4</w:delText>
              </w:r>
              <w:r w:rsidR="00C77B0D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="00F426CF" w:rsidRPr="001F1F4D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="00F426CF" w:rsidRPr="00F426CF">
                <w:rPr>
                  <w:color w:val="000000"/>
                  <w:sz w:val="20"/>
                  <w:szCs w:val="20"/>
                </w:rPr>
                <w:delText xml:space="preserve">v závislosti od rozsahu skutočností, ktoré má daná osoba kontrolovať v zmysle svojho pracovného zaradenia.   </w:delText>
              </w:r>
            </w:del>
          </w:p>
        </w:tc>
        <w:tc>
          <w:tcPr>
            <w:tcW w:w="571" w:type="dxa"/>
            <w:vAlign w:val="center"/>
            <w:hideMark/>
            <w:tcPrChange w:id="168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831047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687" w:author="Autor">
              <w:tcPr>
                <w:tcW w:w="567" w:type="dxa"/>
                <w:vAlign w:val="center"/>
                <w:hideMark/>
              </w:tcPr>
            </w:tcPrChange>
          </w:tcPr>
          <w:p w14:paraId="3B84ECD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688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57E18D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689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18BE72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5294F75D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69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691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692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583F71D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4C.1.7</w:t>
            </w:r>
          </w:p>
        </w:tc>
        <w:tc>
          <w:tcPr>
            <w:tcW w:w="4107" w:type="dxa"/>
            <w:gridSpan w:val="3"/>
            <w:vAlign w:val="center"/>
            <w:hideMark/>
            <w:tcPrChange w:id="1693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588D30B" w14:textId="77777777" w:rsidR="00E61D18" w:rsidRPr="00770B52" w:rsidRDefault="00A65887" w:rsidP="00E61D18">
            <w:pPr>
              <w:pStyle w:val="Default"/>
              <w:rPr>
                <w:del w:id="1694" w:author="Autor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582722">
              <w:rPr>
                <w:rFonts w:ascii="Times New Roman" w:hAnsi="Times New Roman"/>
                <w:sz w:val="20"/>
                <w:rPrChange w:id="1695" w:author="Autor">
                  <w:rPr>
                    <w:sz w:val="20"/>
                  </w:rPr>
                </w:rPrChange>
              </w:rPr>
              <w:t xml:space="preserve">Je ŽoP podpísaná štatutárnym orgánom prijímateľa alebo ním poverenou osobou? </w:t>
            </w:r>
            <w:del w:id="1696" w:author="Autor">
              <w:r w:rsidR="00E61D18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(</w:delText>
              </w:r>
              <w:r w:rsidR="00E61D18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P</w:delText>
              </w:r>
              <w:r w:rsidR="00E61D18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latí do doby plnej elektronizácie a predkladania cez ITMS2014+</w:delText>
              </w:r>
              <w:r w:rsidR="00E61D18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.</w:delText>
              </w:r>
              <w:r w:rsidR="00E61D18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) </w:delText>
              </w:r>
            </w:del>
          </w:p>
          <w:p w14:paraId="52ABE1D6" w14:textId="6D745013" w:rsidR="00A65887" w:rsidRPr="00582722" w:rsidRDefault="00A65887" w:rsidP="00582722">
            <w:pPr>
              <w:pStyle w:val="Default"/>
              <w:rPr>
                <w:sz w:val="20"/>
              </w:rPr>
              <w:pPrChange w:id="1697" w:author="Autor">
                <w:pPr/>
              </w:pPrChange>
            </w:pPr>
          </w:p>
        </w:tc>
        <w:tc>
          <w:tcPr>
            <w:tcW w:w="571" w:type="dxa"/>
            <w:vAlign w:val="center"/>
            <w:hideMark/>
            <w:tcPrChange w:id="169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703A17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699" w:author="Autor">
              <w:tcPr>
                <w:tcW w:w="567" w:type="dxa"/>
                <w:vAlign w:val="center"/>
                <w:hideMark/>
              </w:tcPr>
            </w:tcPrChange>
          </w:tcPr>
          <w:p w14:paraId="51561A1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70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6F339F3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70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A712B4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6B31990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70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1703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hideMark/>
            <w:tcPrChange w:id="1704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7E27EB5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4C.1.8</w:t>
            </w:r>
          </w:p>
        </w:tc>
        <w:tc>
          <w:tcPr>
            <w:tcW w:w="4107" w:type="dxa"/>
            <w:gridSpan w:val="3"/>
            <w:vAlign w:val="center"/>
            <w:hideMark/>
            <w:tcPrChange w:id="1705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723AA0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71" w:type="dxa"/>
            <w:vAlign w:val="center"/>
            <w:hideMark/>
            <w:tcPrChange w:id="170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E3E212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707" w:author="Autor">
              <w:tcPr>
                <w:tcW w:w="567" w:type="dxa"/>
                <w:vAlign w:val="center"/>
                <w:hideMark/>
              </w:tcPr>
            </w:tcPrChange>
          </w:tcPr>
          <w:p w14:paraId="308A12B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708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BFC7F3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709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0AA7764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6C128F39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71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1711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tcPrChange w:id="1712" w:author="Autor">
              <w:tcPr>
                <w:tcW w:w="1008" w:type="dxa"/>
                <w:gridSpan w:val="2"/>
                <w:vAlign w:val="center"/>
              </w:tcPr>
            </w:tcPrChange>
          </w:tcPr>
          <w:p w14:paraId="3BD37371" w14:textId="7670C1B1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4C.1.9</w:t>
            </w:r>
          </w:p>
        </w:tc>
        <w:tc>
          <w:tcPr>
            <w:tcW w:w="4107" w:type="dxa"/>
            <w:gridSpan w:val="3"/>
            <w:vAlign w:val="center"/>
            <w:tcPrChange w:id="1713" w:author="Autor">
              <w:tcPr>
                <w:tcW w:w="4106" w:type="dxa"/>
                <w:gridSpan w:val="4"/>
                <w:vAlign w:val="center"/>
              </w:tcPr>
            </w:tcPrChange>
          </w:tcPr>
          <w:p w14:paraId="3A00962F" w14:textId="5EC3AB5B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1" w:type="dxa"/>
            <w:vAlign w:val="center"/>
            <w:tcPrChange w:id="1714" w:author="Autor">
              <w:tcPr>
                <w:tcW w:w="567" w:type="dxa"/>
                <w:gridSpan w:val="2"/>
                <w:vAlign w:val="center"/>
              </w:tcPr>
            </w:tcPrChange>
          </w:tcPr>
          <w:p w14:paraId="438E64A3" w14:textId="1391A5F1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tcPrChange w:id="1715" w:author="Autor">
              <w:tcPr>
                <w:tcW w:w="567" w:type="dxa"/>
                <w:vAlign w:val="center"/>
              </w:tcPr>
            </w:tcPrChange>
          </w:tcPr>
          <w:p w14:paraId="48B799B4" w14:textId="5597C6E5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tcPrChange w:id="1716" w:author="Autor">
              <w:tcPr>
                <w:tcW w:w="850" w:type="dxa"/>
                <w:gridSpan w:val="2"/>
                <w:vAlign w:val="center"/>
              </w:tcPr>
            </w:tcPrChange>
          </w:tcPr>
          <w:p w14:paraId="46907C16" w14:textId="3AB62FCF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tcPrChange w:id="1717" w:author="Autor">
              <w:tcPr>
                <w:tcW w:w="1989" w:type="dxa"/>
                <w:gridSpan w:val="2"/>
                <w:vAlign w:val="center"/>
              </w:tcPr>
            </w:tcPrChange>
          </w:tcPr>
          <w:p w14:paraId="2FF52ED6" w14:textId="7A54F243" w:rsidR="00A65887" w:rsidRPr="00582722" w:rsidRDefault="00A65887" w:rsidP="00F426CF">
            <w:pPr>
              <w:jc w:val="both"/>
              <w:rPr>
                <w:b/>
                <w:color w:val="000000"/>
                <w:sz w:val="20"/>
                <w:rPrChange w:id="1718" w:author="Autor">
                  <w:rPr>
                    <w:b/>
                    <w:color w:val="000000"/>
                  </w:rPr>
                </w:rPrChange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9A10217" w14:textId="77777777" w:rsidTr="0024400F">
        <w:trPr>
          <w:gridAfter w:val="1"/>
          <w:wAfter w:w="8" w:type="dxa"/>
          <w:trHeight w:val="300"/>
          <w:ins w:id="1719" w:author="Autor"/>
        </w:trPr>
        <w:tc>
          <w:tcPr>
            <w:tcW w:w="1002" w:type="dxa"/>
            <w:vAlign w:val="center"/>
          </w:tcPr>
          <w:p w14:paraId="47DAFD1C" w14:textId="15428199" w:rsidR="00A65887" w:rsidRPr="00F426CF" w:rsidRDefault="00A65887" w:rsidP="00A65887">
            <w:pPr>
              <w:jc w:val="center"/>
              <w:rPr>
                <w:ins w:id="1720" w:author="Autor"/>
                <w:color w:val="000000"/>
                <w:sz w:val="20"/>
                <w:szCs w:val="20"/>
              </w:rPr>
            </w:pPr>
            <w:ins w:id="1721" w:author="Autor">
              <w:r>
                <w:rPr>
                  <w:color w:val="000000"/>
                  <w:sz w:val="20"/>
                  <w:szCs w:val="20"/>
                </w:rPr>
                <w:t>4C.1.10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372D05A5" w14:textId="576A301C" w:rsidR="00A65887" w:rsidRPr="00F426CF" w:rsidRDefault="00A65887" w:rsidP="00F426CF">
            <w:pPr>
              <w:rPr>
                <w:ins w:id="1722" w:author="Autor"/>
                <w:color w:val="000000"/>
                <w:sz w:val="20"/>
                <w:szCs w:val="20"/>
              </w:rPr>
            </w:pPr>
            <w:ins w:id="1723" w:author="Autor">
              <w:r>
                <w:rPr>
                  <w:color w:val="000000"/>
                  <w:sz w:val="20"/>
                  <w:szCs w:val="20"/>
                </w:rPr>
                <w:t>Bolo dodržané zníženie oprávnených výdavkov z dôvodu udelenej finančnej opravy?</w:t>
              </w:r>
            </w:ins>
          </w:p>
        </w:tc>
        <w:tc>
          <w:tcPr>
            <w:tcW w:w="571" w:type="dxa"/>
            <w:vAlign w:val="center"/>
          </w:tcPr>
          <w:p w14:paraId="553E690D" w14:textId="77777777" w:rsidR="00A65887" w:rsidRPr="00F426CF" w:rsidRDefault="00A65887" w:rsidP="00F426CF">
            <w:pPr>
              <w:rPr>
                <w:ins w:id="1724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650F6F5" w14:textId="77777777" w:rsidR="00A65887" w:rsidRPr="00F426CF" w:rsidRDefault="00A65887" w:rsidP="00F426CF">
            <w:pPr>
              <w:rPr>
                <w:ins w:id="1725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B1EE9AB" w14:textId="77777777" w:rsidR="00A65887" w:rsidRPr="00F426CF" w:rsidRDefault="00A65887" w:rsidP="00F426CF">
            <w:pPr>
              <w:rPr>
                <w:ins w:id="1726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BF74F10" w14:textId="1DE9E621" w:rsidR="00A65887" w:rsidRPr="00F426CF" w:rsidRDefault="00A65887" w:rsidP="00406772">
            <w:pPr>
              <w:jc w:val="both"/>
              <w:rPr>
                <w:ins w:id="1727" w:author="Autor"/>
                <w:b/>
                <w:bCs/>
                <w:color w:val="000000"/>
                <w:sz w:val="20"/>
                <w:szCs w:val="20"/>
              </w:rPr>
            </w:pPr>
            <w:ins w:id="1728" w:author="Autor">
              <w:r>
                <w:rPr>
                  <w:bCs/>
                  <w:color w:val="000000"/>
                  <w:sz w:val="16"/>
                  <w:szCs w:val="16"/>
                </w:rPr>
                <w:t>U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v</w:t>
              </w:r>
              <w:r>
                <w:rPr>
                  <w:bCs/>
                  <w:color w:val="000000"/>
                  <w:sz w:val="16"/>
                  <w:szCs w:val="16"/>
                </w:rPr>
                <w:t>iesť,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 </w: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t>ktorý konkrétny audit/kontrola/certifikačné overovanie finančnú opravu navrhol, percentuálnu sadzbu, kód a názov verejného obstarávania a informáciu, či je finančná oprava potvrdená/nepotvrdená. V prípade, že bola finančná oprava zohľadnená pri poskytnutí predfinancovania RO/SO uvedie identifikáciu predmetnej ŽoP.</w:t>
              </w:r>
              <w:r w:rsidR="00821FE5">
                <w:rPr>
                  <w:bCs/>
                  <w:color w:val="000000"/>
                  <w:sz w:val="16"/>
                  <w:szCs w:val="16"/>
                </w:rPr>
                <w:t xml:space="preserve"> </w:t>
              </w:r>
            </w:ins>
          </w:p>
        </w:tc>
      </w:tr>
      <w:tr w:rsidR="00DE78B6" w:rsidRPr="00F426CF" w14:paraId="2CA28B4A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408B20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5 - Cestovné náhrady</w:t>
            </w:r>
          </w:p>
        </w:tc>
      </w:tr>
      <w:tr w:rsidR="00582722" w:rsidRPr="00F426CF" w14:paraId="274B2C0B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2C65A11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E7A234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EA74FC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3AD477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99C3BF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9B6078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3FD0BDD4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72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020"/>
          <w:trPrChange w:id="1730" w:author="Autor">
            <w:trPr>
              <w:gridAfter w:val="1"/>
              <w:wAfter w:w="8" w:type="dxa"/>
              <w:trHeight w:val="1020"/>
            </w:trPr>
          </w:trPrChange>
        </w:trPr>
        <w:tc>
          <w:tcPr>
            <w:tcW w:w="1002" w:type="dxa"/>
            <w:vAlign w:val="center"/>
            <w:hideMark/>
            <w:tcPrChange w:id="173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9E57AB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4107" w:type="dxa"/>
            <w:gridSpan w:val="3"/>
            <w:vAlign w:val="center"/>
            <w:hideMark/>
            <w:tcPrChange w:id="173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3A1745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príkaz s údajmi stanovenými v  zákone o cestovných náhradách, ktorý obsahuje tieto údaje: meno a priezvisko zamestnanca, súhlas s vyslaním na služobnú cestu s podpisom zamestnanca, začiatok cesty, miesto konania, účel cesty, koniec cesty, určený dopravný prostriedok?</w:t>
            </w:r>
          </w:p>
        </w:tc>
        <w:tc>
          <w:tcPr>
            <w:tcW w:w="571" w:type="dxa"/>
            <w:vAlign w:val="center"/>
            <w:hideMark/>
            <w:tcPrChange w:id="173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3F9918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734" w:author="Autor">
              <w:tcPr>
                <w:tcW w:w="567" w:type="dxa"/>
                <w:vAlign w:val="center"/>
                <w:hideMark/>
              </w:tcPr>
            </w:tcPrChange>
          </w:tcPr>
          <w:p w14:paraId="385123B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73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BD4E3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73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136D68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F3486C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73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1738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173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60F3E1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4107" w:type="dxa"/>
            <w:gridSpan w:val="3"/>
            <w:vAlign w:val="center"/>
            <w:hideMark/>
            <w:tcPrChange w:id="1740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1CEBF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vyúčtovanie pracovnej cesty podložené dokladmi v zmysle špecifických požiadaviek RO?</w:t>
            </w:r>
          </w:p>
        </w:tc>
        <w:tc>
          <w:tcPr>
            <w:tcW w:w="571" w:type="dxa"/>
            <w:vAlign w:val="center"/>
            <w:hideMark/>
            <w:tcPrChange w:id="174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383E1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742" w:author="Autor">
              <w:tcPr>
                <w:tcW w:w="567" w:type="dxa"/>
                <w:vAlign w:val="center"/>
                <w:hideMark/>
              </w:tcPr>
            </w:tcPrChange>
          </w:tcPr>
          <w:p w14:paraId="755D008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743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0BE9B78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744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03254F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D96647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74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1746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1747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12E414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4107" w:type="dxa"/>
            <w:gridSpan w:val="3"/>
            <w:vAlign w:val="center"/>
            <w:hideMark/>
            <w:tcPrChange w:id="1748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68A5BA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lístok, palubný lístok?</w:t>
            </w:r>
          </w:p>
        </w:tc>
        <w:tc>
          <w:tcPr>
            <w:tcW w:w="571" w:type="dxa"/>
            <w:vAlign w:val="center"/>
            <w:hideMark/>
            <w:tcPrChange w:id="174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4EA74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750" w:author="Autor">
              <w:tcPr>
                <w:tcW w:w="567" w:type="dxa"/>
                <w:vAlign w:val="center"/>
                <w:hideMark/>
              </w:tcPr>
            </w:tcPrChange>
          </w:tcPr>
          <w:p w14:paraId="3177B4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75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85EBB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752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55BCB6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2059EEB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75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1754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175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D98F85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4107" w:type="dxa"/>
            <w:gridSpan w:val="3"/>
            <w:vAlign w:val="center"/>
            <w:hideMark/>
            <w:tcPrChange w:id="175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307C8DB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písomnú správu zo služobnej cesty?</w:t>
            </w:r>
          </w:p>
        </w:tc>
        <w:tc>
          <w:tcPr>
            <w:tcW w:w="571" w:type="dxa"/>
            <w:vAlign w:val="center"/>
            <w:hideMark/>
            <w:tcPrChange w:id="175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55519A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758" w:author="Autor">
              <w:tcPr>
                <w:tcW w:w="567" w:type="dxa"/>
                <w:vAlign w:val="center"/>
                <w:hideMark/>
              </w:tcPr>
            </w:tcPrChange>
          </w:tcPr>
          <w:p w14:paraId="1CC58DF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759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61E3C0A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760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961A50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C0664FB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76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762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763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CAE640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4107" w:type="dxa"/>
            <w:gridSpan w:val="3"/>
            <w:vAlign w:val="center"/>
            <w:hideMark/>
            <w:tcPrChange w:id="176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94045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súkromného motorového vozidla pre služobné účely údaj o výške cestovného prostredníctvom verejnej dopravy (napr. potvrdenie dopravcu)?</w:t>
            </w:r>
          </w:p>
        </w:tc>
        <w:tc>
          <w:tcPr>
            <w:tcW w:w="571" w:type="dxa"/>
            <w:vAlign w:val="center"/>
            <w:hideMark/>
            <w:tcPrChange w:id="176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1B320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766" w:author="Autor">
              <w:tcPr>
                <w:tcW w:w="567" w:type="dxa"/>
                <w:vAlign w:val="center"/>
                <w:hideMark/>
              </w:tcPr>
            </w:tcPrChange>
          </w:tcPr>
          <w:p w14:paraId="2FE98B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76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DA2FD5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768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0DD11F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6EBAB33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76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770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77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C5CB28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4107" w:type="dxa"/>
            <w:gridSpan w:val="3"/>
            <w:vAlign w:val="center"/>
            <w:hideMark/>
            <w:tcPrChange w:id="177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B398124" w14:textId="1D154482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motorového vozidla organizácie pre služobné účely dokumentáciu v zmysle požiadaviek RO a</w:t>
            </w:r>
            <w:del w:id="1773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zmluvy?</w:delText>
              </w:r>
            </w:del>
            <w:ins w:id="1774" w:author="Autor">
              <w:r>
                <w:rPr>
                  <w:color w:val="000000"/>
                  <w:sz w:val="20"/>
                  <w:szCs w:val="20"/>
                </w:rPr>
                <w:t> </w:t>
              </w:r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y</w:t>
              </w:r>
              <w:r>
                <w:rPr>
                  <w:color w:val="000000"/>
                  <w:sz w:val="20"/>
                  <w:szCs w:val="20"/>
                </w:rPr>
                <w:t xml:space="preserve"> o NFP</w:t>
              </w:r>
              <w:r w:rsidRPr="00F426CF">
                <w:rPr>
                  <w:color w:val="000000"/>
                  <w:sz w:val="20"/>
                  <w:szCs w:val="20"/>
                </w:rPr>
                <w:t>?</w:t>
              </w:r>
            </w:ins>
          </w:p>
        </w:tc>
        <w:tc>
          <w:tcPr>
            <w:tcW w:w="571" w:type="dxa"/>
            <w:vAlign w:val="center"/>
            <w:hideMark/>
            <w:tcPrChange w:id="177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81C20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776" w:author="Autor">
              <w:tcPr>
                <w:tcW w:w="567" w:type="dxa"/>
                <w:vAlign w:val="center"/>
                <w:hideMark/>
              </w:tcPr>
            </w:tcPrChange>
          </w:tcPr>
          <w:p w14:paraId="6A11706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77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A125F0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778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DD3BB0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7F25475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77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1780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178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B7A1D5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5.7</w:t>
            </w:r>
          </w:p>
        </w:tc>
        <w:tc>
          <w:tcPr>
            <w:tcW w:w="4107" w:type="dxa"/>
            <w:gridSpan w:val="3"/>
            <w:vAlign w:val="center"/>
            <w:hideMark/>
            <w:tcPrChange w:id="178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6C3B29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doklady o ďalších nevyhnutných výdavkoch (napr. taxi služba vrátane písomného zdôvodnenia použitia taxi služby, doklad o zaplatení parkovného, doklad o zakúpení diaľničnej známky, doklad o zaplatení úschovne batožiny apod.)?</w:t>
            </w:r>
          </w:p>
        </w:tc>
        <w:tc>
          <w:tcPr>
            <w:tcW w:w="571" w:type="dxa"/>
            <w:vAlign w:val="center"/>
            <w:hideMark/>
            <w:tcPrChange w:id="178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CA863D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784" w:author="Autor">
              <w:tcPr>
                <w:tcW w:w="567" w:type="dxa"/>
                <w:vAlign w:val="center"/>
                <w:hideMark/>
              </w:tcPr>
            </w:tcPrChange>
          </w:tcPr>
          <w:p w14:paraId="630A0B8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78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36973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78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F6F328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7A6239D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78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1788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178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69F108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5.8</w:t>
            </w:r>
          </w:p>
        </w:tc>
        <w:tc>
          <w:tcPr>
            <w:tcW w:w="4107" w:type="dxa"/>
            <w:gridSpan w:val="3"/>
            <w:vAlign w:val="center"/>
            <w:hideMark/>
            <w:tcPrChange w:id="1790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3F49E6F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  <w:tcPrChange w:id="179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12F00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792" w:author="Autor">
              <w:tcPr>
                <w:tcW w:w="567" w:type="dxa"/>
                <w:vAlign w:val="center"/>
                <w:hideMark/>
              </w:tcPr>
            </w:tcPrChange>
          </w:tcPr>
          <w:p w14:paraId="5325B1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793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680E09B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794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D96A78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C6939E7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79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1796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1797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BB106C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5.9</w:t>
            </w:r>
          </w:p>
        </w:tc>
        <w:tc>
          <w:tcPr>
            <w:tcW w:w="4107" w:type="dxa"/>
            <w:gridSpan w:val="3"/>
            <w:vAlign w:val="center"/>
            <w:hideMark/>
            <w:tcPrChange w:id="1798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315E5B8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sumy uvedené na cestovnom príkaze správne?  </w:t>
            </w:r>
          </w:p>
        </w:tc>
        <w:tc>
          <w:tcPr>
            <w:tcW w:w="571" w:type="dxa"/>
            <w:vAlign w:val="center"/>
            <w:hideMark/>
            <w:tcPrChange w:id="179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BEA5CA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800" w:author="Autor">
              <w:tcPr>
                <w:tcW w:w="567" w:type="dxa"/>
                <w:vAlign w:val="center"/>
                <w:hideMark/>
              </w:tcPr>
            </w:tcPrChange>
          </w:tcPr>
          <w:p w14:paraId="38F244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80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1441C7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802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D03F8B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9058F9A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80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1804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180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BDF406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5.10</w:t>
            </w:r>
          </w:p>
        </w:tc>
        <w:tc>
          <w:tcPr>
            <w:tcW w:w="4107" w:type="dxa"/>
            <w:gridSpan w:val="3"/>
            <w:vAlign w:val="center"/>
            <w:hideMark/>
            <w:tcPrChange w:id="180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3EB5FE44" w14:textId="53F1FE46" w:rsidR="00DE78B6" w:rsidRPr="00F426CF" w:rsidRDefault="00DE78B6" w:rsidP="00F96882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cestovné </w:t>
            </w:r>
            <w:del w:id="1807" w:author="Autor">
              <w:r w:rsidR="00F426CF" w:rsidRPr="00F426CF">
                <w:rPr>
                  <w:color w:val="000000"/>
                  <w:sz w:val="20"/>
                  <w:szCs w:val="20"/>
                </w:rPr>
                <w:delText>nahradené</w:delText>
              </w:r>
            </w:del>
            <w:ins w:id="1808" w:author="Autor">
              <w:r w:rsidRPr="00F426CF">
                <w:rPr>
                  <w:color w:val="000000"/>
                  <w:sz w:val="20"/>
                  <w:szCs w:val="20"/>
                </w:rPr>
                <w:t>n</w:t>
              </w:r>
              <w:r>
                <w:rPr>
                  <w:color w:val="000000"/>
                  <w:sz w:val="20"/>
                  <w:szCs w:val="20"/>
                </w:rPr>
                <w:t>á</w:t>
              </w:r>
              <w:r w:rsidRPr="00F426CF">
                <w:rPr>
                  <w:color w:val="000000"/>
                  <w:sz w:val="20"/>
                  <w:szCs w:val="20"/>
                </w:rPr>
                <w:t>hrad</w:t>
              </w:r>
              <w:r>
                <w:rPr>
                  <w:color w:val="000000"/>
                  <w:sz w:val="20"/>
                  <w:szCs w:val="20"/>
                </w:rPr>
                <w:t>y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vyplatené oprávnenej osobe? </w:t>
            </w:r>
          </w:p>
        </w:tc>
        <w:tc>
          <w:tcPr>
            <w:tcW w:w="571" w:type="dxa"/>
            <w:vAlign w:val="center"/>
            <w:hideMark/>
            <w:tcPrChange w:id="180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6E84A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810" w:author="Autor">
              <w:tcPr>
                <w:tcW w:w="567" w:type="dxa"/>
                <w:vAlign w:val="center"/>
                <w:hideMark/>
              </w:tcPr>
            </w:tcPrChange>
          </w:tcPr>
          <w:p w14:paraId="7880C08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81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E6651C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812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65B562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141838F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562FAF0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6 - Dokladovanie výdavkov</w:t>
            </w:r>
          </w:p>
        </w:tc>
      </w:tr>
      <w:tr w:rsidR="00582722" w:rsidRPr="00F426CF" w14:paraId="026A0248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960CB89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16CFE4B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D644D9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C00E16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8D541C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849631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5194F23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81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814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81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7E630B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4107" w:type="dxa"/>
            <w:gridSpan w:val="3"/>
            <w:vAlign w:val="center"/>
            <w:hideMark/>
            <w:tcPrChange w:id="181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14E89F6D" w14:textId="05B4B579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nárokované finančné prostriedky/deklarované výdavky v ŽoP doložené požadovanými dokladmi v zmysle podmienok stanovených RO a</w:t>
            </w:r>
            <w:del w:id="1817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zmluvou?</w:delText>
              </w:r>
            </w:del>
            <w:ins w:id="1818" w:author="Autor">
              <w:r>
                <w:rPr>
                  <w:color w:val="000000"/>
                  <w:sz w:val="20"/>
                  <w:szCs w:val="20"/>
                </w:rPr>
                <w:t> </w:t>
              </w:r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ou</w:t>
              </w:r>
              <w:r>
                <w:rPr>
                  <w:color w:val="000000"/>
                  <w:sz w:val="20"/>
                  <w:szCs w:val="20"/>
                </w:rPr>
                <w:t xml:space="preserve"> o NFP</w:t>
              </w:r>
              <w:r w:rsidRPr="00F426CF">
                <w:rPr>
                  <w:color w:val="000000"/>
                  <w:sz w:val="20"/>
                  <w:szCs w:val="20"/>
                </w:rPr>
                <w:t>?</w:t>
              </w:r>
            </w:ins>
          </w:p>
        </w:tc>
        <w:tc>
          <w:tcPr>
            <w:tcW w:w="571" w:type="dxa"/>
            <w:vAlign w:val="center"/>
            <w:hideMark/>
            <w:tcPrChange w:id="181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B38DE2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820" w:author="Autor">
              <w:tcPr>
                <w:tcW w:w="567" w:type="dxa"/>
                <w:vAlign w:val="center"/>
                <w:hideMark/>
              </w:tcPr>
            </w:tcPrChange>
          </w:tcPr>
          <w:p w14:paraId="0FAE876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82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58D7E7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822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03890D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CE05890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82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824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82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6FDD30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4107" w:type="dxa"/>
            <w:gridSpan w:val="3"/>
            <w:vAlign w:val="center"/>
            <w:hideMark/>
            <w:tcPrChange w:id="182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2964B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Spĺňajú príslušné účtovné doklady predpísané náležitosti účtovného dokladu v zmysle § 10 zákona o účtovníctve (s výnimkou bodu f))?</w:t>
            </w:r>
          </w:p>
        </w:tc>
        <w:tc>
          <w:tcPr>
            <w:tcW w:w="571" w:type="dxa"/>
            <w:vAlign w:val="center"/>
            <w:hideMark/>
            <w:tcPrChange w:id="182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AD4926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828" w:author="Autor">
              <w:tcPr>
                <w:tcW w:w="567" w:type="dxa"/>
                <w:vAlign w:val="center"/>
                <w:hideMark/>
              </w:tcPr>
            </w:tcPrChange>
          </w:tcPr>
          <w:p w14:paraId="480279A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829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201C0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830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843D21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5E81C79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83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1832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1833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5B23E5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4107" w:type="dxa"/>
            <w:gridSpan w:val="3"/>
            <w:vAlign w:val="center"/>
            <w:hideMark/>
            <w:tcPrChange w:id="183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20F5C8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71" w:type="dxa"/>
            <w:vAlign w:val="center"/>
            <w:hideMark/>
            <w:tcPrChange w:id="183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25CE88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836" w:author="Autor">
              <w:tcPr>
                <w:tcW w:w="567" w:type="dxa"/>
                <w:vAlign w:val="center"/>
                <w:hideMark/>
              </w:tcPr>
            </w:tcPrChange>
          </w:tcPr>
          <w:p w14:paraId="615256B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83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ED4C39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838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360DC1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DAC49F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83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1840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hideMark/>
            <w:tcPrChange w:id="184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49917A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4107" w:type="dxa"/>
            <w:gridSpan w:val="3"/>
            <w:vAlign w:val="center"/>
            <w:hideMark/>
            <w:tcPrChange w:id="184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102E8A9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1" w:type="dxa"/>
            <w:vAlign w:val="center"/>
            <w:hideMark/>
            <w:tcPrChange w:id="184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48779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844" w:author="Autor">
              <w:tcPr>
                <w:tcW w:w="567" w:type="dxa"/>
                <w:vAlign w:val="center"/>
                <w:hideMark/>
              </w:tcPr>
            </w:tcPrChange>
          </w:tcPr>
          <w:p w14:paraId="3C4F06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84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ECBFF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84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3256BF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5F15654C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84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020"/>
          <w:trPrChange w:id="1848" w:author="Autor">
            <w:trPr>
              <w:gridAfter w:val="1"/>
              <w:wAfter w:w="8" w:type="dxa"/>
              <w:trHeight w:val="1020"/>
            </w:trPr>
          </w:trPrChange>
        </w:trPr>
        <w:tc>
          <w:tcPr>
            <w:tcW w:w="1002" w:type="dxa"/>
            <w:vAlign w:val="center"/>
            <w:hideMark/>
            <w:tcPrChange w:id="184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59E2AA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6.5</w:t>
            </w:r>
          </w:p>
        </w:tc>
        <w:tc>
          <w:tcPr>
            <w:tcW w:w="4107" w:type="dxa"/>
            <w:gridSpan w:val="3"/>
            <w:vAlign w:val="center"/>
            <w:hideMark/>
            <w:tcPrChange w:id="1850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FD7ED2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71" w:type="dxa"/>
            <w:vAlign w:val="center"/>
            <w:hideMark/>
            <w:tcPrChange w:id="185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9B329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852" w:author="Autor">
              <w:tcPr>
                <w:tcW w:w="567" w:type="dxa"/>
                <w:vAlign w:val="center"/>
                <w:hideMark/>
              </w:tcPr>
            </w:tcPrChange>
          </w:tcPr>
          <w:p w14:paraId="793B81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853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ADACC7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854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6E3E00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BD1765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85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1856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1857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2DBF3C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6.6</w:t>
            </w:r>
          </w:p>
        </w:tc>
        <w:tc>
          <w:tcPr>
            <w:tcW w:w="4107" w:type="dxa"/>
            <w:gridSpan w:val="3"/>
            <w:vAlign w:val="center"/>
            <w:hideMark/>
            <w:tcPrChange w:id="1858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B239A4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  <w:tcPrChange w:id="185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FE20A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860" w:author="Autor">
              <w:tcPr>
                <w:tcW w:w="567" w:type="dxa"/>
                <w:vAlign w:val="center"/>
                <w:hideMark/>
              </w:tcPr>
            </w:tcPrChange>
          </w:tcPr>
          <w:p w14:paraId="1DB5FA3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86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694DFAD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862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F9D97B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EF35A3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DB57FA7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7 - Ostatné výdavky - externé služby (outsourcing)</w:t>
            </w:r>
          </w:p>
        </w:tc>
      </w:tr>
      <w:tr w:rsidR="00582722" w:rsidRPr="00F426CF" w14:paraId="58977AA0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1E96D6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31600CC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E2974C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7724BB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6CE84C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BC82746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26D241E9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86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864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86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6482FE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4107" w:type="dxa"/>
            <w:gridSpan w:val="3"/>
            <w:vAlign w:val="center"/>
            <w:hideMark/>
            <w:tcPrChange w:id="186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A63953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 o vykonaní príslušných aktivít, prác, resp. prezenčnú listinu, resp. iný obdobný dokument?</w:t>
            </w:r>
          </w:p>
        </w:tc>
        <w:tc>
          <w:tcPr>
            <w:tcW w:w="571" w:type="dxa"/>
            <w:vAlign w:val="center"/>
            <w:hideMark/>
            <w:tcPrChange w:id="186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95FBA4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868" w:author="Autor">
              <w:tcPr>
                <w:tcW w:w="567" w:type="dxa"/>
                <w:vAlign w:val="center"/>
                <w:hideMark/>
              </w:tcPr>
            </w:tcPrChange>
          </w:tcPr>
          <w:p w14:paraId="28799C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869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C7192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870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C0B413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73DBED5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87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1872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1873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B375A7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4107" w:type="dxa"/>
            <w:gridSpan w:val="3"/>
            <w:vAlign w:val="center"/>
            <w:hideMark/>
            <w:tcPrChange w:id="187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5956F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  <w:tcPrChange w:id="187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0F1C18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876" w:author="Autor">
              <w:tcPr>
                <w:tcW w:w="567" w:type="dxa"/>
                <w:vAlign w:val="center"/>
                <w:hideMark/>
              </w:tcPr>
            </w:tcPrChange>
          </w:tcPr>
          <w:p w14:paraId="25998FF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87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0F34B44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878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3F3B39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50DB06A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87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880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88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6CEF1E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4107" w:type="dxa"/>
            <w:gridSpan w:val="3"/>
            <w:vAlign w:val="center"/>
            <w:hideMark/>
            <w:tcPrChange w:id="188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C22324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výstupy z poskytnutých služieb (napr. publikácie, posudky, analýzy, štúdie, správy z auditu, fotodokumentáciu)?</w:t>
            </w:r>
          </w:p>
        </w:tc>
        <w:tc>
          <w:tcPr>
            <w:tcW w:w="571" w:type="dxa"/>
            <w:vAlign w:val="center"/>
            <w:hideMark/>
            <w:tcPrChange w:id="188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6EFE3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884" w:author="Autor">
              <w:tcPr>
                <w:tcW w:w="567" w:type="dxa"/>
                <w:vAlign w:val="center"/>
                <w:hideMark/>
              </w:tcPr>
            </w:tcPrChange>
          </w:tcPr>
          <w:p w14:paraId="0BF49C5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88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21DD9D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88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E3A139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942F965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88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1888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188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935AD5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4107" w:type="dxa"/>
            <w:gridSpan w:val="3"/>
            <w:vAlign w:val="center"/>
            <w:hideMark/>
            <w:tcPrChange w:id="1890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B47025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dodatočné služby zadané v súlade so zákonom o verejnom obstarávaní?</w:t>
            </w:r>
          </w:p>
        </w:tc>
        <w:tc>
          <w:tcPr>
            <w:tcW w:w="571" w:type="dxa"/>
            <w:vAlign w:val="center"/>
            <w:hideMark/>
            <w:tcPrChange w:id="189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E30F4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892" w:author="Autor">
              <w:tcPr>
                <w:tcW w:w="567" w:type="dxa"/>
                <w:vAlign w:val="center"/>
                <w:hideMark/>
              </w:tcPr>
            </w:tcPrChange>
          </w:tcPr>
          <w:p w14:paraId="671A341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893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34E81F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894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5DCF8D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B0E26AF" w14:textId="77777777" w:rsidTr="0024400F">
        <w:trPr>
          <w:gridAfter w:val="1"/>
          <w:wAfter w:w="8" w:type="dxa"/>
          <w:trHeight w:val="315"/>
          <w:ins w:id="1895" w:author="Autor"/>
        </w:trPr>
        <w:tc>
          <w:tcPr>
            <w:tcW w:w="1002" w:type="dxa"/>
            <w:vAlign w:val="center"/>
          </w:tcPr>
          <w:p w14:paraId="4F761B30" w14:textId="78EEE305" w:rsidR="00DE78B6" w:rsidRPr="00F426CF" w:rsidRDefault="00DE78B6" w:rsidP="00F426CF">
            <w:pPr>
              <w:jc w:val="center"/>
              <w:rPr>
                <w:ins w:id="1896" w:author="Autor"/>
                <w:color w:val="000000"/>
                <w:sz w:val="20"/>
                <w:szCs w:val="20"/>
              </w:rPr>
            </w:pPr>
            <w:ins w:id="1897" w:author="Autor">
              <w:r>
                <w:rPr>
                  <w:color w:val="000000"/>
                  <w:sz w:val="20"/>
                  <w:szCs w:val="20"/>
                </w:rPr>
                <w:t>7.5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00FDE705" w14:textId="535C640D" w:rsidR="00DE78B6" w:rsidRPr="00F426CF" w:rsidRDefault="00DE78B6" w:rsidP="00F426CF">
            <w:pPr>
              <w:rPr>
                <w:ins w:id="1898" w:author="Autor"/>
                <w:color w:val="000000"/>
                <w:sz w:val="20"/>
                <w:szCs w:val="20"/>
              </w:rPr>
            </w:pPr>
            <w:ins w:id="1899" w:author="Autor">
              <w:r w:rsidRPr="00491FC2">
                <w:rPr>
                  <w:color w:val="000000"/>
                  <w:sz w:val="20"/>
                  <w:szCs w:val="20"/>
                </w:rPr>
                <w:t>Bola v súvislosti s nárokovanými finančnými prostriedkami/deklarovanými výdavkami v ŽoP za dodatočné služby vykonaná kontrola verejného obstarávania/obstarávania, a bolo v rámci záverov kontroly verejného obstarávania/obstarávania konštatované pripustenie nárokovaných finančných prostriedkov/deklarovaných výdavkov do financovania?</w:t>
              </w:r>
            </w:ins>
          </w:p>
        </w:tc>
        <w:tc>
          <w:tcPr>
            <w:tcW w:w="571" w:type="dxa"/>
            <w:vAlign w:val="center"/>
          </w:tcPr>
          <w:p w14:paraId="2794517B" w14:textId="77777777" w:rsidR="00DE78B6" w:rsidRPr="00F426CF" w:rsidRDefault="00DE78B6" w:rsidP="00F426CF">
            <w:pPr>
              <w:rPr>
                <w:ins w:id="1900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006AB0A" w14:textId="77777777" w:rsidR="00DE78B6" w:rsidRPr="00F426CF" w:rsidRDefault="00DE78B6" w:rsidP="00F426CF">
            <w:pPr>
              <w:rPr>
                <w:ins w:id="1901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1ADC44F6" w14:textId="77777777" w:rsidR="00DE78B6" w:rsidRPr="00F426CF" w:rsidRDefault="00DE78B6" w:rsidP="00F426CF">
            <w:pPr>
              <w:rPr>
                <w:ins w:id="1902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F4E548C" w14:textId="77777777" w:rsidR="00DE78B6" w:rsidRPr="00F426CF" w:rsidRDefault="00DE78B6" w:rsidP="00F426CF">
            <w:pPr>
              <w:jc w:val="both"/>
              <w:rPr>
                <w:ins w:id="1903" w:author="Autor"/>
                <w:b/>
                <w:bCs/>
                <w:color w:val="000000"/>
              </w:rPr>
            </w:pPr>
          </w:p>
        </w:tc>
      </w:tr>
      <w:tr w:rsidR="00DE78B6" w:rsidRPr="00F426CF" w14:paraId="34DA1CBC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9664E65" w14:textId="7B1293BB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8 </w:t>
            </w:r>
            <w:del w:id="1904" w:author="Autor">
              <w:r w:rsidR="00F426CF" w:rsidRPr="00F426CF">
                <w:rPr>
                  <w:b/>
                  <w:bCs/>
                  <w:color w:val="FFFFFF"/>
                  <w:sz w:val="22"/>
                  <w:szCs w:val="22"/>
                </w:rPr>
                <w:delText>-</w:delText>
              </w:r>
            </w:del>
            <w:ins w:id="1905" w:author="Autor">
              <w:r>
                <w:rPr>
                  <w:b/>
                  <w:bCs/>
                  <w:color w:val="FFFFFF"/>
                  <w:sz w:val="22"/>
                  <w:szCs w:val="22"/>
                </w:rPr>
                <w:t>–</w:t>
              </w:r>
            </w:ins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Finančné výdavky a</w:t>
            </w:r>
            <w:del w:id="1906" w:author="Autor">
              <w:r w:rsidR="00F426CF" w:rsidRPr="00F426CF">
                <w:rPr>
                  <w:b/>
                  <w:bCs/>
                  <w:color w:val="FFFFFF"/>
                  <w:sz w:val="22"/>
                  <w:szCs w:val="22"/>
                </w:rPr>
                <w:delText xml:space="preserve"> </w:delText>
              </w:r>
            </w:del>
            <w:ins w:id="1907" w:author="Autor">
              <w:r>
                <w:rPr>
                  <w:b/>
                  <w:bCs/>
                  <w:color w:val="FFFFFF"/>
                  <w:sz w:val="22"/>
                  <w:szCs w:val="22"/>
                </w:rPr>
                <w:t> </w:t>
              </w:r>
            </w:ins>
            <w:r w:rsidRPr="00F426CF">
              <w:rPr>
                <w:b/>
                <w:bCs/>
                <w:color w:val="FFFFFF"/>
                <w:sz w:val="22"/>
                <w:szCs w:val="22"/>
              </w:rPr>
              <w:t>poplatky</w:t>
            </w:r>
          </w:p>
        </w:tc>
      </w:tr>
      <w:tr w:rsidR="00582722" w:rsidRPr="00F426CF" w14:paraId="1BF28C2F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E8D19EF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628C428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4FA26A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BAA5CF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1BC55D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1357C6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0C02AA75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90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020"/>
          <w:trPrChange w:id="1909" w:author="Autor">
            <w:trPr>
              <w:gridAfter w:val="1"/>
              <w:wAfter w:w="8" w:type="dxa"/>
              <w:trHeight w:val="1020"/>
            </w:trPr>
          </w:trPrChange>
        </w:trPr>
        <w:tc>
          <w:tcPr>
            <w:tcW w:w="1002" w:type="dxa"/>
            <w:vAlign w:val="center"/>
            <w:hideMark/>
            <w:tcPrChange w:id="191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2F897D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8.1</w:t>
            </w:r>
          </w:p>
        </w:tc>
        <w:tc>
          <w:tcPr>
            <w:tcW w:w="4107" w:type="dxa"/>
            <w:gridSpan w:val="3"/>
            <w:vAlign w:val="center"/>
            <w:hideMark/>
            <w:tcPrChange w:id="191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5E6698D" w14:textId="71C51CA8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 dokladujúce ako výšku výdavkov tak aj ich uhradenie, prípadne iné dokumenty vystavené príslušnou bankovou inštitúciou, z</w:t>
            </w:r>
            <w:del w:id="191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91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ktorých je zjavná výška poplatkov za sledované obdobie a</w:t>
            </w:r>
            <w:del w:id="1914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915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ich úhrada prijímateľom (napr. výdavky na zriadenie a</w:t>
            </w:r>
            <w:del w:id="191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917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vedenie účtov a</w:t>
            </w:r>
            <w:del w:id="1918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919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finančné transakcie spojené s</w:t>
            </w:r>
            <w:del w:id="192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921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týmto účtom)?</w:t>
            </w:r>
          </w:p>
        </w:tc>
        <w:tc>
          <w:tcPr>
            <w:tcW w:w="571" w:type="dxa"/>
            <w:vAlign w:val="center"/>
            <w:hideMark/>
            <w:tcPrChange w:id="192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36C1A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923" w:author="Autor">
              <w:tcPr>
                <w:tcW w:w="567" w:type="dxa"/>
                <w:vAlign w:val="center"/>
                <w:hideMark/>
              </w:tcPr>
            </w:tcPrChange>
          </w:tcPr>
          <w:p w14:paraId="6542210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92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4FAED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92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9772CE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58FA430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92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020"/>
          <w:trPrChange w:id="1927" w:author="Autor">
            <w:trPr>
              <w:gridAfter w:val="1"/>
              <w:wAfter w:w="8" w:type="dxa"/>
              <w:trHeight w:val="1020"/>
            </w:trPr>
          </w:trPrChange>
        </w:trPr>
        <w:tc>
          <w:tcPr>
            <w:tcW w:w="1002" w:type="dxa"/>
            <w:vAlign w:val="center"/>
            <w:hideMark/>
            <w:tcPrChange w:id="192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D520CB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4107" w:type="dxa"/>
            <w:gridSpan w:val="3"/>
            <w:vAlign w:val="center"/>
            <w:hideMark/>
            <w:tcPrChange w:id="192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FBF9E61" w14:textId="54B9D3C6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výpisy, výdavkové pokladničné doklady, potvrdení o</w:t>
            </w:r>
            <w:del w:id="193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931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zaplatení (pri poistení majetku aj zmluvu o</w:t>
            </w:r>
            <w:del w:id="193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93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poistení majetku), príp. iné obdobné dokumenty (napr. výpis z</w:t>
            </w:r>
            <w:del w:id="1934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935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obchodného registra, zápis/výpis do/z katastra nehnuteľností, vydanie stavebného povolenia, notárske poplatky, výpis z</w:t>
            </w:r>
            <w:del w:id="193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937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registra trestov, poistenie majetku)?</w:t>
            </w:r>
          </w:p>
        </w:tc>
        <w:tc>
          <w:tcPr>
            <w:tcW w:w="571" w:type="dxa"/>
            <w:vAlign w:val="center"/>
            <w:hideMark/>
            <w:tcPrChange w:id="193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52BC2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939" w:author="Autor">
              <w:tcPr>
                <w:tcW w:w="567" w:type="dxa"/>
                <w:vAlign w:val="center"/>
                <w:hideMark/>
              </w:tcPr>
            </w:tcPrChange>
          </w:tcPr>
          <w:p w14:paraId="5ACE017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94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C1A614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94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B13E6F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DA71D74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29A89D9" w14:textId="6BF17FC8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9 </w:t>
            </w:r>
            <w:del w:id="1942" w:author="Autor">
              <w:r w:rsidR="00F426CF" w:rsidRPr="00F426CF">
                <w:rPr>
                  <w:b/>
                  <w:bCs/>
                  <w:color w:val="FFFFFF"/>
                  <w:sz w:val="22"/>
                  <w:szCs w:val="22"/>
                </w:rPr>
                <w:delText>-</w:delText>
              </w:r>
            </w:del>
            <w:ins w:id="1943" w:author="Autor">
              <w:r>
                <w:rPr>
                  <w:b/>
                  <w:bCs/>
                  <w:color w:val="FFFFFF"/>
                  <w:sz w:val="22"/>
                  <w:szCs w:val="22"/>
                </w:rPr>
                <w:t>–</w:t>
              </w:r>
            </w:ins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Generovanie príjmov z</w:t>
            </w:r>
            <w:del w:id="1944" w:author="Autor">
              <w:r w:rsidR="00F426CF" w:rsidRPr="00F426CF">
                <w:rPr>
                  <w:b/>
                  <w:bCs/>
                  <w:color w:val="FFFFFF"/>
                  <w:sz w:val="22"/>
                  <w:szCs w:val="22"/>
                </w:rPr>
                <w:delText xml:space="preserve"> </w:delText>
              </w:r>
            </w:del>
            <w:ins w:id="1945" w:author="Autor">
              <w:r>
                <w:rPr>
                  <w:b/>
                  <w:bCs/>
                  <w:color w:val="FFFFFF"/>
                  <w:sz w:val="22"/>
                  <w:szCs w:val="22"/>
                </w:rPr>
                <w:t> </w:t>
              </w:r>
            </w:ins>
            <w:r w:rsidRPr="00F426CF">
              <w:rPr>
                <w:b/>
                <w:bCs/>
                <w:color w:val="FFFFFF"/>
                <w:sz w:val="22"/>
                <w:szCs w:val="22"/>
              </w:rPr>
              <w:t>projektu</w:t>
            </w:r>
          </w:p>
        </w:tc>
      </w:tr>
      <w:tr w:rsidR="00582722" w:rsidRPr="00F426CF" w14:paraId="0C059633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F21B9E4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BE535FF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3554D22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A7CCE7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10A9A02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EC30E3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E18FFB7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94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1947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194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D5FCEC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9.1</w:t>
            </w:r>
          </w:p>
        </w:tc>
        <w:tc>
          <w:tcPr>
            <w:tcW w:w="4107" w:type="dxa"/>
            <w:gridSpan w:val="3"/>
            <w:vAlign w:val="center"/>
            <w:hideMark/>
            <w:tcPrChange w:id="194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F8DC273" w14:textId="2AC0053B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</w:t>
            </w:r>
            <w:del w:id="195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951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zmysle článku 61 všeobecného nariadenia (nerelevantné pri projektoch kde sa čistý príjem odpočítal paušálnou sadzbou)?</w:t>
            </w:r>
          </w:p>
        </w:tc>
        <w:tc>
          <w:tcPr>
            <w:tcW w:w="571" w:type="dxa"/>
            <w:vAlign w:val="center"/>
            <w:hideMark/>
            <w:tcPrChange w:id="195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C699B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953" w:author="Autor">
              <w:tcPr>
                <w:tcW w:w="567" w:type="dxa"/>
                <w:vAlign w:val="center"/>
                <w:hideMark/>
              </w:tcPr>
            </w:tcPrChange>
          </w:tcPr>
          <w:p w14:paraId="6A721E3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95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6FE88F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95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DD922C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42A75F5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95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1957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195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017093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9.2</w:t>
            </w:r>
          </w:p>
        </w:tc>
        <w:tc>
          <w:tcPr>
            <w:tcW w:w="4107" w:type="dxa"/>
            <w:gridSpan w:val="3"/>
            <w:vAlign w:val="center"/>
            <w:hideMark/>
            <w:tcPrChange w:id="195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1ECA4972" w14:textId="0D6ED01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</w:t>
            </w:r>
            <w:del w:id="196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961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zmysle článku 65 ods. 8 všeobecného nariadenia a</w:t>
            </w:r>
            <w:del w:id="196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96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boli tieto čisté príjmy zohľadnené najneskôr v</w:t>
            </w:r>
            <w:del w:id="1964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965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čase predloženia žiadosti o</w:t>
            </w:r>
            <w:del w:id="196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967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platbu (s príznakom záverečná)?</w:t>
            </w:r>
          </w:p>
        </w:tc>
        <w:tc>
          <w:tcPr>
            <w:tcW w:w="571" w:type="dxa"/>
            <w:vAlign w:val="center"/>
            <w:hideMark/>
            <w:tcPrChange w:id="196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1705D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969" w:author="Autor">
              <w:tcPr>
                <w:tcW w:w="567" w:type="dxa"/>
                <w:vAlign w:val="center"/>
                <w:hideMark/>
              </w:tcPr>
            </w:tcPrChange>
          </w:tcPr>
          <w:p w14:paraId="5EC1BA7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97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91B7C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97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E725B6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3C5AAE3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97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973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974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BFC208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9.3</w:t>
            </w:r>
          </w:p>
        </w:tc>
        <w:tc>
          <w:tcPr>
            <w:tcW w:w="4107" w:type="dxa"/>
            <w:gridSpan w:val="3"/>
            <w:vAlign w:val="center"/>
            <w:hideMark/>
            <w:tcPrChange w:id="1975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278C3CC" w14:textId="4E7014F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Nárokuje si prijímateľ finančné prostriedky / deklaruje oprávnené výdavky zodpovedajúce % výške finančnej medzery v</w:t>
            </w:r>
            <w:del w:id="197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977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del w:id="1978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1979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y</w:t>
              </w:r>
              <w:r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  <w:tcPrChange w:id="198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DFC1A0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981" w:author="Autor">
              <w:tcPr>
                <w:tcW w:w="567" w:type="dxa"/>
                <w:vAlign w:val="center"/>
                <w:hideMark/>
              </w:tcPr>
            </w:tcPrChange>
          </w:tcPr>
          <w:p w14:paraId="7B7FBC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98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6E71C37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98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D63ABE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4EE0563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21397945" w14:textId="49527FC3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10 </w:t>
            </w:r>
            <w:del w:id="1984" w:author="Autor">
              <w:r w:rsidR="00F426CF" w:rsidRPr="00F426CF">
                <w:rPr>
                  <w:b/>
                  <w:bCs/>
                  <w:color w:val="FFFFFF"/>
                  <w:sz w:val="22"/>
                  <w:szCs w:val="22"/>
                </w:rPr>
                <w:delText>-</w:delText>
              </w:r>
            </w:del>
            <w:ins w:id="1985" w:author="Autor">
              <w:r>
                <w:rPr>
                  <w:b/>
                  <w:bCs/>
                  <w:color w:val="FFFFFF"/>
                  <w:sz w:val="22"/>
                  <w:szCs w:val="22"/>
                </w:rPr>
                <w:t>–</w:t>
              </w:r>
            </w:ins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Hospodárnosť, efektívnosť, účelnosť a</w:t>
            </w:r>
            <w:del w:id="1986" w:author="Autor">
              <w:r w:rsidR="00F426CF" w:rsidRPr="00F426CF">
                <w:rPr>
                  <w:b/>
                  <w:bCs/>
                  <w:color w:val="FFFFFF"/>
                  <w:sz w:val="22"/>
                  <w:szCs w:val="22"/>
                </w:rPr>
                <w:delText xml:space="preserve"> </w:delText>
              </w:r>
            </w:del>
            <w:ins w:id="1987" w:author="Autor">
              <w:r>
                <w:rPr>
                  <w:b/>
                  <w:bCs/>
                  <w:color w:val="FFFFFF"/>
                  <w:sz w:val="22"/>
                  <w:szCs w:val="22"/>
                </w:rPr>
                <w:t> </w:t>
              </w:r>
            </w:ins>
            <w:r w:rsidRPr="00F426CF">
              <w:rPr>
                <w:b/>
                <w:bCs/>
                <w:color w:val="FFFFFF"/>
                <w:sz w:val="22"/>
                <w:szCs w:val="22"/>
              </w:rPr>
              <w:t>účinnosť  výdavkov</w:t>
            </w:r>
          </w:p>
        </w:tc>
      </w:tr>
      <w:tr w:rsidR="00582722" w:rsidRPr="00F426CF" w14:paraId="78DF22B3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A517F15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1385137C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349412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C547AF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FFDFF7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E3E58B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582722" w:rsidRPr="00F426CF" w14:paraId="67D5FB90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23431747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5FE0C825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D6B2CF9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23A93E20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2EC11A28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411543C7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BD387BF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98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989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99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720AE1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4107" w:type="dxa"/>
            <w:gridSpan w:val="3"/>
            <w:vAlign w:val="center"/>
            <w:hideMark/>
            <w:tcPrChange w:id="199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BC3559C" w14:textId="0E5C5958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</w:t>
            </w:r>
            <w:del w:id="199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99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súvislosti s</w:t>
            </w:r>
            <w:del w:id="1994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995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nárokovanými finančnými prostriedkami/deklarovanými výdavkami v</w:t>
            </w:r>
            <w:del w:id="199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997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ŽoP vykonaná kontrola verejného obstarávania/obstarávania? </w:t>
            </w:r>
          </w:p>
        </w:tc>
        <w:tc>
          <w:tcPr>
            <w:tcW w:w="571" w:type="dxa"/>
            <w:vAlign w:val="center"/>
            <w:hideMark/>
            <w:tcPrChange w:id="199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FB836C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999" w:author="Autor">
              <w:tcPr>
                <w:tcW w:w="567" w:type="dxa"/>
                <w:vAlign w:val="center"/>
                <w:hideMark/>
              </w:tcPr>
            </w:tcPrChange>
          </w:tcPr>
          <w:p w14:paraId="091A933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00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B8D6E1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00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BC4E6B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9E2661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00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003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004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D0B63A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4107" w:type="dxa"/>
            <w:gridSpan w:val="3"/>
            <w:vAlign w:val="center"/>
            <w:hideMark/>
            <w:tcPrChange w:id="2005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8FA0EFF" w14:textId="07DC2CC2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</w:t>
            </w:r>
            <w:del w:id="200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007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rámci záverov kontroly verejného obstarávania/obstarávania konštatované pripustenie nárokovaných finančných prostriedkov/deklarovaných výdavkov do financovania? </w:t>
            </w:r>
          </w:p>
        </w:tc>
        <w:tc>
          <w:tcPr>
            <w:tcW w:w="571" w:type="dxa"/>
            <w:vAlign w:val="center"/>
            <w:hideMark/>
            <w:tcPrChange w:id="200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C1E420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009" w:author="Autor">
              <w:tcPr>
                <w:tcW w:w="567" w:type="dxa"/>
                <w:vAlign w:val="center"/>
                <w:hideMark/>
              </w:tcPr>
            </w:tcPrChange>
          </w:tcPr>
          <w:p w14:paraId="0FD8B8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01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08270C6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01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D14969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D0C12EC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01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013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014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D73598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10.1.3</w:t>
            </w:r>
          </w:p>
        </w:tc>
        <w:tc>
          <w:tcPr>
            <w:tcW w:w="4107" w:type="dxa"/>
            <w:gridSpan w:val="3"/>
            <w:vAlign w:val="center"/>
            <w:hideMark/>
            <w:tcPrChange w:id="2015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D3E2326" w14:textId="24ADD343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správne vyčíslená hodnota nárokovaných finančných prostriedkov/deklarovaných výdavkov s</w:t>
            </w:r>
            <w:del w:id="201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017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ohľadom na uloženú finančnú korekciu za nedostatky pri verejnom obstarávaní/obstarávaní, resp. inú finančnú korekciu?</w:t>
            </w:r>
          </w:p>
        </w:tc>
        <w:tc>
          <w:tcPr>
            <w:tcW w:w="571" w:type="dxa"/>
            <w:vAlign w:val="center"/>
            <w:hideMark/>
            <w:tcPrChange w:id="201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3D74E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019" w:author="Autor">
              <w:tcPr>
                <w:tcW w:w="567" w:type="dxa"/>
                <w:vAlign w:val="center"/>
                <w:hideMark/>
              </w:tcPr>
            </w:tcPrChange>
          </w:tcPr>
          <w:p w14:paraId="55FBF0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02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D42877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02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C54D21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CAB539A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02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023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024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33EB06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10.1.4</w:t>
            </w:r>
          </w:p>
        </w:tc>
        <w:tc>
          <w:tcPr>
            <w:tcW w:w="4107" w:type="dxa"/>
            <w:gridSpan w:val="3"/>
            <w:vAlign w:val="center"/>
            <w:hideMark/>
            <w:tcPrChange w:id="2025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702B3B1" w14:textId="65088631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nárokované finančné prostriedky/deklarované výdavky projektu primerané, t.j. zodpovedajú obvyklým cenám v</w:t>
            </w:r>
            <w:del w:id="202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027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danom mieste a</w:t>
            </w:r>
            <w:del w:id="2028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029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čase? </w:t>
            </w:r>
          </w:p>
        </w:tc>
        <w:tc>
          <w:tcPr>
            <w:tcW w:w="571" w:type="dxa"/>
            <w:vAlign w:val="center"/>
            <w:hideMark/>
            <w:tcPrChange w:id="203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DB457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031" w:author="Autor">
              <w:tcPr>
                <w:tcW w:w="567" w:type="dxa"/>
                <w:vAlign w:val="center"/>
                <w:hideMark/>
              </w:tcPr>
            </w:tcPrChange>
          </w:tcPr>
          <w:p w14:paraId="1A89FC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03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AB83F1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03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95994B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909F2EE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03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035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tcPrChange w:id="2036" w:author="Autor">
              <w:tcPr>
                <w:tcW w:w="1008" w:type="dxa"/>
                <w:gridSpan w:val="2"/>
                <w:vAlign w:val="center"/>
              </w:tcPr>
            </w:tcPrChange>
          </w:tcPr>
          <w:p w14:paraId="23B2FEF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10.1.5</w:t>
            </w:r>
          </w:p>
        </w:tc>
        <w:tc>
          <w:tcPr>
            <w:tcW w:w="4107" w:type="dxa"/>
            <w:gridSpan w:val="3"/>
            <w:vAlign w:val="center"/>
            <w:tcPrChange w:id="2037" w:author="Autor">
              <w:tcPr>
                <w:tcW w:w="4106" w:type="dxa"/>
                <w:gridSpan w:val="4"/>
                <w:vAlign w:val="center"/>
              </w:tcPr>
            </w:tcPrChange>
          </w:tcPr>
          <w:p w14:paraId="24ECBA54" w14:textId="3D69D1BB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výdavky prijímateľa vynaložené v správnom čase, vhodnom množstve a kvalite?</w:t>
            </w:r>
          </w:p>
        </w:tc>
        <w:tc>
          <w:tcPr>
            <w:tcW w:w="571" w:type="dxa"/>
            <w:vAlign w:val="center"/>
            <w:tcPrChange w:id="2038" w:author="Autor">
              <w:tcPr>
                <w:tcW w:w="567" w:type="dxa"/>
                <w:gridSpan w:val="2"/>
                <w:vAlign w:val="center"/>
              </w:tcPr>
            </w:tcPrChange>
          </w:tcPr>
          <w:p w14:paraId="28B4E5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  <w:tcPrChange w:id="2039" w:author="Autor">
              <w:tcPr>
                <w:tcW w:w="567" w:type="dxa"/>
                <w:vAlign w:val="center"/>
              </w:tcPr>
            </w:tcPrChange>
          </w:tcPr>
          <w:p w14:paraId="3ED580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  <w:tcPrChange w:id="2040" w:author="Autor">
              <w:tcPr>
                <w:tcW w:w="850" w:type="dxa"/>
                <w:gridSpan w:val="2"/>
                <w:vAlign w:val="center"/>
              </w:tcPr>
            </w:tcPrChange>
          </w:tcPr>
          <w:p w14:paraId="1FB0556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  <w:tcPrChange w:id="2041" w:author="Autor">
              <w:tcPr>
                <w:tcW w:w="1989" w:type="dxa"/>
                <w:gridSpan w:val="2"/>
                <w:vAlign w:val="center"/>
              </w:tcPr>
            </w:tcPrChange>
          </w:tcPr>
          <w:p w14:paraId="4AC9C15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582722" w:rsidRPr="00F426CF" w14:paraId="3CBC903A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4DB95845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10.2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5A7C37AA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Efektívnosť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6A706479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74CB6F7D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3B810014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5EECC7DF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5766F11B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04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043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044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8F5CF3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4107" w:type="dxa"/>
            <w:gridSpan w:val="3"/>
            <w:vAlign w:val="center"/>
            <w:hideMark/>
            <w:tcPrChange w:id="2045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91B827D" w14:textId="3ECAFC8F" w:rsidR="00DE78B6" w:rsidRPr="00F426CF" w:rsidRDefault="00DE78B6" w:rsidP="00942A88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výstup, na ktorý bol vynaložený výdavok primeraný vynaloženým finančným prostriedkom, t.j. bola dodržaná zásada „value for </w:t>
            </w:r>
            <w:r w:rsidR="00867111">
              <w:rPr>
                <w:color w:val="000000"/>
                <w:sz w:val="20"/>
                <w:szCs w:val="20"/>
              </w:rPr>
              <w:t>m</w:t>
            </w:r>
            <w:r>
              <w:rPr>
                <w:color w:val="000000"/>
                <w:sz w:val="20"/>
                <w:szCs w:val="20"/>
              </w:rPr>
              <w:t>oney</w:t>
            </w:r>
            <w:r w:rsidRPr="00F426CF">
              <w:rPr>
                <w:color w:val="000000"/>
                <w:sz w:val="20"/>
                <w:szCs w:val="20"/>
              </w:rPr>
              <w:t>/hodnota za peniaze“?</w:t>
            </w:r>
          </w:p>
        </w:tc>
        <w:tc>
          <w:tcPr>
            <w:tcW w:w="571" w:type="dxa"/>
            <w:vAlign w:val="center"/>
            <w:hideMark/>
            <w:tcPrChange w:id="204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F69EB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047" w:author="Autor">
              <w:tcPr>
                <w:tcW w:w="567" w:type="dxa"/>
                <w:vAlign w:val="center"/>
                <w:hideMark/>
              </w:tcPr>
            </w:tcPrChange>
          </w:tcPr>
          <w:p w14:paraId="0D8AAA9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048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BBF683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049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90E5F3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582722" w:rsidRPr="00F426CF" w14:paraId="6B8897AC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233C80E3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63294367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10BB670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7962AF5D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9EE8A54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2F3DA8FC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0A81C8E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05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051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052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22F904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4107" w:type="dxa"/>
            <w:gridSpan w:val="3"/>
            <w:vAlign w:val="center"/>
            <w:hideMark/>
            <w:tcPrChange w:id="2053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5BFCCB1" w14:textId="50011F4B" w:rsidR="00DE78B6" w:rsidRPr="00F426CF" w:rsidRDefault="00DE78B6" w:rsidP="00CB5667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preukázan</w:t>
            </w:r>
            <w:r>
              <w:rPr>
                <w:color w:val="000000"/>
                <w:sz w:val="20"/>
                <w:szCs w:val="20"/>
              </w:rPr>
              <w:t xml:space="preserve">ý vzťah medzi určeným účelom </w:t>
            </w:r>
            <w:r w:rsidRPr="00F426CF">
              <w:rPr>
                <w:color w:val="000000"/>
                <w:sz w:val="20"/>
                <w:szCs w:val="20"/>
              </w:rPr>
              <w:t>nárokovaných finančných prostriedkov</w:t>
            </w:r>
            <w:r>
              <w:rPr>
                <w:color w:val="000000"/>
                <w:sz w:val="20"/>
                <w:szCs w:val="20"/>
              </w:rPr>
              <w:t xml:space="preserve"> a skutočným účelom použitia </w:t>
            </w:r>
            <w:r w:rsidRPr="00F426CF">
              <w:rPr>
                <w:color w:val="000000"/>
                <w:sz w:val="20"/>
                <w:szCs w:val="20"/>
              </w:rPr>
              <w:t>finančných prostriedkov</w:t>
            </w:r>
            <w:r>
              <w:rPr>
                <w:color w:val="000000"/>
                <w:sz w:val="20"/>
                <w:szCs w:val="20"/>
              </w:rPr>
              <w:t xml:space="preserve"> na základe </w:t>
            </w:r>
            <w:r w:rsidRPr="00F426CF">
              <w:rPr>
                <w:color w:val="000000"/>
                <w:sz w:val="20"/>
                <w:szCs w:val="20"/>
              </w:rPr>
              <w:t>deklarovaných výdavkov na projekt</w:t>
            </w:r>
            <w:r>
              <w:rPr>
                <w:color w:val="000000"/>
                <w:sz w:val="20"/>
                <w:szCs w:val="20"/>
              </w:rPr>
              <w:t>?</w:t>
            </w:r>
            <w:r w:rsidRPr="00F426C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  <w:tcPrChange w:id="205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A1C595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055" w:author="Autor">
              <w:tcPr>
                <w:tcW w:w="567" w:type="dxa"/>
                <w:vAlign w:val="center"/>
                <w:hideMark/>
              </w:tcPr>
            </w:tcPrChange>
          </w:tcPr>
          <w:p w14:paraId="3C9D7E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05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0114AB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05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1126A3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F6F0517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05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059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tcPrChange w:id="2060" w:author="Autor">
              <w:tcPr>
                <w:tcW w:w="1008" w:type="dxa"/>
                <w:gridSpan w:val="2"/>
                <w:vAlign w:val="center"/>
              </w:tcPr>
            </w:tcPrChange>
          </w:tcPr>
          <w:p w14:paraId="3004193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4107" w:type="dxa"/>
            <w:gridSpan w:val="3"/>
            <w:vAlign w:val="center"/>
            <w:tcPrChange w:id="2061" w:author="Autor">
              <w:tcPr>
                <w:tcW w:w="4106" w:type="dxa"/>
                <w:gridSpan w:val="4"/>
                <w:vAlign w:val="center"/>
              </w:tcPr>
            </w:tcPrChange>
          </w:tcPr>
          <w:p w14:paraId="28495C3E" w14:textId="77777777" w:rsidR="00DE78B6" w:rsidRPr="00F426CF" w:rsidRDefault="00DE78B6" w:rsidP="005312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preukázaná nevyhnutnosť deklarovaných výdavkov na projekt?</w:t>
            </w:r>
          </w:p>
        </w:tc>
        <w:tc>
          <w:tcPr>
            <w:tcW w:w="571" w:type="dxa"/>
            <w:vAlign w:val="center"/>
            <w:tcPrChange w:id="2062" w:author="Autor">
              <w:tcPr>
                <w:tcW w:w="567" w:type="dxa"/>
                <w:gridSpan w:val="2"/>
                <w:vAlign w:val="center"/>
              </w:tcPr>
            </w:tcPrChange>
          </w:tcPr>
          <w:p w14:paraId="21648A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  <w:tcPrChange w:id="2063" w:author="Autor">
              <w:tcPr>
                <w:tcW w:w="567" w:type="dxa"/>
                <w:vAlign w:val="center"/>
              </w:tcPr>
            </w:tcPrChange>
          </w:tcPr>
          <w:p w14:paraId="2918CC0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  <w:tcPrChange w:id="2064" w:author="Autor">
              <w:tcPr>
                <w:tcW w:w="850" w:type="dxa"/>
                <w:gridSpan w:val="2"/>
                <w:vAlign w:val="center"/>
              </w:tcPr>
            </w:tcPrChange>
          </w:tcPr>
          <w:p w14:paraId="3756D8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  <w:tcPrChange w:id="2065" w:author="Autor">
              <w:tcPr>
                <w:tcW w:w="1989" w:type="dxa"/>
                <w:gridSpan w:val="2"/>
                <w:vAlign w:val="center"/>
              </w:tcPr>
            </w:tcPrChange>
          </w:tcPr>
          <w:p w14:paraId="19C82CE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582722" w:rsidRPr="00F426CF" w14:paraId="045FBAC5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1230A29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10.4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4849B9AF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Účinnosť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F6552E7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7D2A4A12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A6892CB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78D45221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036C6C2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06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067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06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78CD7E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10.4.1</w:t>
            </w:r>
          </w:p>
        </w:tc>
        <w:tc>
          <w:tcPr>
            <w:tcW w:w="4107" w:type="dxa"/>
            <w:gridSpan w:val="3"/>
            <w:vAlign w:val="center"/>
            <w:hideMark/>
            <w:tcPrChange w:id="206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144A0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skutočnosť (fyzický pokrok projektu) údajom, ktoré boli predložené na RO?</w:t>
            </w:r>
          </w:p>
        </w:tc>
        <w:tc>
          <w:tcPr>
            <w:tcW w:w="571" w:type="dxa"/>
            <w:vAlign w:val="center"/>
            <w:hideMark/>
            <w:tcPrChange w:id="207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0CB3CB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071" w:author="Autor">
              <w:tcPr>
                <w:tcW w:w="567" w:type="dxa"/>
                <w:vAlign w:val="center"/>
                <w:hideMark/>
              </w:tcPr>
            </w:tcPrChange>
          </w:tcPr>
          <w:p w14:paraId="6FE4ADB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07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2E833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07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0FEF62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2A89B05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07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075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07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073D2F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10.4.2</w:t>
            </w:r>
          </w:p>
        </w:tc>
        <w:tc>
          <w:tcPr>
            <w:tcW w:w="4107" w:type="dxa"/>
            <w:gridSpan w:val="3"/>
            <w:vAlign w:val="center"/>
            <w:hideMark/>
            <w:tcPrChange w:id="207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67173C6" w14:textId="08C61349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</w:t>
            </w:r>
            <w:del w:id="2078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079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del w:id="2080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2081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y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o</w:t>
            </w:r>
            <w:del w:id="208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08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NFP?</w:t>
            </w:r>
          </w:p>
        </w:tc>
        <w:tc>
          <w:tcPr>
            <w:tcW w:w="571" w:type="dxa"/>
            <w:vAlign w:val="center"/>
            <w:hideMark/>
            <w:tcPrChange w:id="208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9733A2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085" w:author="Autor">
              <w:tcPr>
                <w:tcW w:w="567" w:type="dxa"/>
                <w:vAlign w:val="center"/>
                <w:hideMark/>
              </w:tcPr>
            </w:tcPrChange>
          </w:tcPr>
          <w:p w14:paraId="048C135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08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0CCDAFA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08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9D8F12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F6633E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08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089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09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94FE29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10.4.3</w:t>
            </w:r>
          </w:p>
        </w:tc>
        <w:tc>
          <w:tcPr>
            <w:tcW w:w="4107" w:type="dxa"/>
            <w:gridSpan w:val="3"/>
            <w:vAlign w:val="center"/>
            <w:hideMark/>
            <w:tcPrChange w:id="209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8B4712E" w14:textId="31DE9CC1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realizácie aktivít a</w:t>
            </w:r>
            <w:del w:id="209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09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nadväznosť jednotlivých procesov?</w:t>
            </w:r>
          </w:p>
        </w:tc>
        <w:tc>
          <w:tcPr>
            <w:tcW w:w="571" w:type="dxa"/>
            <w:vAlign w:val="center"/>
            <w:hideMark/>
            <w:tcPrChange w:id="209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D66BFA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095" w:author="Autor">
              <w:tcPr>
                <w:tcW w:w="567" w:type="dxa"/>
                <w:vAlign w:val="center"/>
                <w:hideMark/>
              </w:tcPr>
            </w:tcPrChange>
          </w:tcPr>
          <w:p w14:paraId="79D2A6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09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148B2F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09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D068D4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207D380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09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099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10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EE1385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10.4.4</w:t>
            </w:r>
          </w:p>
        </w:tc>
        <w:tc>
          <w:tcPr>
            <w:tcW w:w="4107" w:type="dxa"/>
            <w:gridSpan w:val="3"/>
            <w:vAlign w:val="center"/>
            <w:hideMark/>
            <w:tcPrChange w:id="210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13B80AD" w14:textId="3DF06AA3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preukázaný súlad realizácie aktivít projektu s</w:t>
            </w:r>
            <w:del w:id="210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10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podmienkami </w:t>
            </w:r>
            <w:del w:id="2104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2105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y </w:t>
              </w:r>
              <w:r>
                <w:rPr>
                  <w:color w:val="000000"/>
                  <w:sz w:val="20"/>
                  <w:szCs w:val="20"/>
                </w:rPr>
                <w:t>o NFP</w:t>
              </w:r>
            </w:ins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(s cieľmi projektu vyjadrenými ukazovateľmi, rozpočtom, časovým harmonogramom realizácie aktivít projektu a</w:t>
            </w:r>
            <w:del w:id="210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107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pod.)?</w:t>
            </w:r>
          </w:p>
        </w:tc>
        <w:tc>
          <w:tcPr>
            <w:tcW w:w="571" w:type="dxa"/>
            <w:vAlign w:val="center"/>
            <w:hideMark/>
            <w:tcPrChange w:id="210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2C45E9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109" w:author="Autor">
              <w:tcPr>
                <w:tcW w:w="567" w:type="dxa"/>
                <w:vAlign w:val="center"/>
                <w:hideMark/>
              </w:tcPr>
            </w:tcPrChange>
          </w:tcPr>
          <w:p w14:paraId="126D96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11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133AF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11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6F0E18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384E684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6149B3D5" w14:textId="4B37C455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11 </w:t>
            </w:r>
            <w:del w:id="2112" w:author="Autor">
              <w:r w:rsidR="00F426CF" w:rsidRPr="00F426CF">
                <w:rPr>
                  <w:b/>
                  <w:bCs/>
                  <w:color w:val="FFFFFF"/>
                  <w:sz w:val="22"/>
                  <w:szCs w:val="22"/>
                </w:rPr>
                <w:delText>-</w:delText>
              </w:r>
            </w:del>
            <w:ins w:id="2113" w:author="Autor">
              <w:r>
                <w:rPr>
                  <w:b/>
                  <w:bCs/>
                  <w:color w:val="FFFFFF"/>
                  <w:sz w:val="22"/>
                  <w:szCs w:val="22"/>
                </w:rPr>
                <w:t>–</w:t>
              </w:r>
            </w:ins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Krížové financovanie</w:t>
            </w:r>
          </w:p>
        </w:tc>
      </w:tr>
      <w:tr w:rsidR="00582722" w:rsidRPr="00F426CF" w14:paraId="59E521CA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C8C449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C316C78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F1AEFD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770DAE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F8BE12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449AFA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4CBFF035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11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115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11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64E271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11.1</w:t>
            </w:r>
          </w:p>
        </w:tc>
        <w:tc>
          <w:tcPr>
            <w:tcW w:w="4107" w:type="dxa"/>
            <w:gridSpan w:val="3"/>
            <w:vAlign w:val="center"/>
            <w:hideMark/>
            <w:tcPrChange w:id="211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3F3E55A1" w14:textId="3573D7E8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splnené podmienky pre krížové financovanie v</w:t>
            </w:r>
            <w:del w:id="2118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119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zmysle čl. 98 všeobecného nariadenia?</w:t>
            </w:r>
          </w:p>
        </w:tc>
        <w:tc>
          <w:tcPr>
            <w:tcW w:w="571" w:type="dxa"/>
            <w:vAlign w:val="center"/>
            <w:hideMark/>
            <w:tcPrChange w:id="212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567C4C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121" w:author="Autor">
              <w:tcPr>
                <w:tcW w:w="567" w:type="dxa"/>
                <w:vAlign w:val="center"/>
                <w:hideMark/>
              </w:tcPr>
            </w:tcPrChange>
          </w:tcPr>
          <w:p w14:paraId="08F4BE1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12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02E44B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12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A0FD73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A5ED50A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12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125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12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A6F071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11.2</w:t>
            </w:r>
          </w:p>
        </w:tc>
        <w:tc>
          <w:tcPr>
            <w:tcW w:w="4107" w:type="dxa"/>
            <w:gridSpan w:val="3"/>
            <w:vAlign w:val="center"/>
            <w:hideMark/>
            <w:tcPrChange w:id="212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106F84B4" w14:textId="72195C19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</w:t>
            </w:r>
            <w:del w:id="2128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129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</w:t>
            </w:r>
            <w:del w:id="213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131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ESF dodržaný limit stanovený RO? </w:t>
            </w:r>
          </w:p>
        </w:tc>
        <w:tc>
          <w:tcPr>
            <w:tcW w:w="571" w:type="dxa"/>
            <w:vAlign w:val="center"/>
            <w:hideMark/>
            <w:tcPrChange w:id="213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142996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133" w:author="Autor">
              <w:tcPr>
                <w:tcW w:w="567" w:type="dxa"/>
                <w:vAlign w:val="center"/>
                <w:hideMark/>
              </w:tcPr>
            </w:tcPrChange>
          </w:tcPr>
          <w:p w14:paraId="1302C3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13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6C09641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13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F527BA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59E683D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13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137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13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31FC7E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11.3</w:t>
            </w:r>
          </w:p>
        </w:tc>
        <w:tc>
          <w:tcPr>
            <w:tcW w:w="4107" w:type="dxa"/>
            <w:gridSpan w:val="3"/>
            <w:vAlign w:val="center"/>
            <w:hideMark/>
            <w:tcPrChange w:id="213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5440E7A" w14:textId="29CBC0E2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</w:t>
            </w:r>
            <w:del w:id="214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141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krížového financovania potrebné na uspokojivé vykonávanie projektu a</w:t>
            </w:r>
            <w:del w:id="214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14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sú s</w:t>
            </w:r>
            <w:del w:id="2144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145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ním priamo spojené?</w:t>
            </w:r>
          </w:p>
        </w:tc>
        <w:tc>
          <w:tcPr>
            <w:tcW w:w="571" w:type="dxa"/>
            <w:vAlign w:val="center"/>
            <w:hideMark/>
            <w:tcPrChange w:id="214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EEC554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147" w:author="Autor">
              <w:tcPr>
                <w:tcW w:w="567" w:type="dxa"/>
                <w:vAlign w:val="center"/>
                <w:hideMark/>
              </w:tcPr>
            </w:tcPrChange>
          </w:tcPr>
          <w:p w14:paraId="5B9193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148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ACE29B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149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222A19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7A9B969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911B716" w14:textId="08B36F6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12 </w:t>
            </w:r>
            <w:del w:id="2150" w:author="Autor">
              <w:r w:rsidR="00F426CF" w:rsidRPr="00F426CF">
                <w:rPr>
                  <w:b/>
                  <w:bCs/>
                  <w:color w:val="FFFFFF"/>
                  <w:sz w:val="22"/>
                  <w:szCs w:val="22"/>
                </w:rPr>
                <w:delText>-</w:delText>
              </w:r>
            </w:del>
            <w:ins w:id="2151" w:author="Autor">
              <w:r>
                <w:rPr>
                  <w:b/>
                  <w:bCs/>
                  <w:color w:val="FFFFFF"/>
                  <w:sz w:val="22"/>
                  <w:szCs w:val="22"/>
                </w:rPr>
                <w:t>–</w:t>
              </w:r>
            </w:ins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použitého materiálu</w:t>
            </w:r>
          </w:p>
        </w:tc>
      </w:tr>
      <w:tr w:rsidR="00582722" w:rsidRPr="00F426CF" w14:paraId="722668CF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53AB2B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7E6A11F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5BFF42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00690D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6EED6E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3B6429E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684658D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15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153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154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68FBCF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12.1</w:t>
            </w:r>
          </w:p>
        </w:tc>
        <w:tc>
          <w:tcPr>
            <w:tcW w:w="4107" w:type="dxa"/>
            <w:gridSpan w:val="3"/>
            <w:vAlign w:val="center"/>
            <w:hideMark/>
            <w:tcPrChange w:id="2155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1352366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použitého zariadenia nižšia ako výdavky na obdobné nové zariadenie?</w:t>
            </w:r>
          </w:p>
        </w:tc>
        <w:tc>
          <w:tcPr>
            <w:tcW w:w="571" w:type="dxa"/>
            <w:vAlign w:val="center"/>
            <w:hideMark/>
            <w:tcPrChange w:id="215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3FE47B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157" w:author="Autor">
              <w:tcPr>
                <w:tcW w:w="567" w:type="dxa"/>
                <w:vAlign w:val="center"/>
                <w:hideMark/>
              </w:tcPr>
            </w:tcPrChange>
          </w:tcPr>
          <w:p w14:paraId="5D111A3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158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42732F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159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EDB84D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6F8691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16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161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162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038C19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12.2</w:t>
            </w:r>
          </w:p>
        </w:tc>
        <w:tc>
          <w:tcPr>
            <w:tcW w:w="4107" w:type="dxa"/>
            <w:gridSpan w:val="3"/>
            <w:vAlign w:val="center"/>
            <w:hideMark/>
            <w:tcPrChange w:id="2163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1C66AE5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daná výsledkom VO maximálne do výšky ceny zistenej znaleckým posudkom?</w:t>
            </w:r>
          </w:p>
        </w:tc>
        <w:tc>
          <w:tcPr>
            <w:tcW w:w="571" w:type="dxa"/>
            <w:vAlign w:val="center"/>
            <w:hideMark/>
            <w:tcPrChange w:id="216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A3C2C0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165" w:author="Autor">
              <w:tcPr>
                <w:tcW w:w="567" w:type="dxa"/>
                <w:vAlign w:val="center"/>
                <w:hideMark/>
              </w:tcPr>
            </w:tcPrChange>
          </w:tcPr>
          <w:p w14:paraId="6173107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16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64C91D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16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2836CF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F2603CB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16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169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17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2E39E8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12.3</w:t>
            </w:r>
          </w:p>
        </w:tc>
        <w:tc>
          <w:tcPr>
            <w:tcW w:w="4107" w:type="dxa"/>
            <w:gridSpan w:val="3"/>
            <w:vAlign w:val="center"/>
            <w:hideMark/>
            <w:tcPrChange w:id="217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1444880" w14:textId="66C578F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 alebo preberací protokol, resp. iný obdobný dokument vrátane podpisu osoby prijímateľa potvrdzujúci prevzatie a</w:t>
            </w:r>
            <w:del w:id="217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17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dátum prevzatia?</w:t>
            </w:r>
          </w:p>
        </w:tc>
        <w:tc>
          <w:tcPr>
            <w:tcW w:w="571" w:type="dxa"/>
            <w:vAlign w:val="center"/>
            <w:hideMark/>
            <w:tcPrChange w:id="217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39E32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175" w:author="Autor">
              <w:tcPr>
                <w:tcW w:w="567" w:type="dxa"/>
                <w:vAlign w:val="center"/>
                <w:hideMark/>
              </w:tcPr>
            </w:tcPrChange>
          </w:tcPr>
          <w:p w14:paraId="170787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17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6E224E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17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CAE8B6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A54F5AA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17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179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18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06C70D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12.4</w:t>
            </w:r>
          </w:p>
        </w:tc>
        <w:tc>
          <w:tcPr>
            <w:tcW w:w="4107" w:type="dxa"/>
            <w:gridSpan w:val="3"/>
            <w:vAlign w:val="center"/>
            <w:hideMark/>
            <w:tcPrChange w:id="218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B30D53F" w14:textId="670A2431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znalecký posudok vyhotovený znalcom podľa zákona o</w:t>
            </w:r>
            <w:del w:id="218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18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del w:id="2184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185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prekladateľoch?</w:t>
            </w:r>
          </w:p>
        </w:tc>
        <w:tc>
          <w:tcPr>
            <w:tcW w:w="571" w:type="dxa"/>
            <w:vAlign w:val="center"/>
            <w:hideMark/>
            <w:tcPrChange w:id="218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B71AB2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187" w:author="Autor">
              <w:tcPr>
                <w:tcW w:w="567" w:type="dxa"/>
                <w:vAlign w:val="center"/>
                <w:hideMark/>
              </w:tcPr>
            </w:tcPrChange>
          </w:tcPr>
          <w:p w14:paraId="52BEDCB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188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F2731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189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D928DC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FFEA0F4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19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2191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hideMark/>
            <w:tcPrChange w:id="2192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861385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12.5</w:t>
            </w:r>
          </w:p>
        </w:tc>
        <w:tc>
          <w:tcPr>
            <w:tcW w:w="4107" w:type="dxa"/>
            <w:gridSpan w:val="3"/>
            <w:vAlign w:val="center"/>
            <w:hideMark/>
            <w:tcPrChange w:id="2193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4BB940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  <w:tcPrChange w:id="219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B29FD3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195" w:author="Autor">
              <w:tcPr>
                <w:tcW w:w="567" w:type="dxa"/>
                <w:vAlign w:val="center"/>
                <w:hideMark/>
              </w:tcPr>
            </w:tcPrChange>
          </w:tcPr>
          <w:p w14:paraId="54E44E2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19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596C47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19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3FD1AE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5040838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19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199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20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671ACF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12.6</w:t>
            </w:r>
          </w:p>
        </w:tc>
        <w:tc>
          <w:tcPr>
            <w:tcW w:w="4107" w:type="dxa"/>
            <w:gridSpan w:val="3"/>
            <w:vAlign w:val="center"/>
            <w:hideMark/>
            <w:tcPrChange w:id="220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204A6F1" w14:textId="63C4FD2C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doklad, že súčasný či niektorý z</w:t>
            </w:r>
            <w:del w:id="220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0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predchádzajúcich vlastníkov použitého zariadenia nezískal pred registráciou žiadosti o</w:t>
            </w:r>
            <w:del w:id="2204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05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NFP príspevok z</w:t>
            </w:r>
            <w:del w:id="220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07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verejných zdrojov na nákup tohto zariadenia (napr. formou čestného prehlásenia)?</w:t>
            </w:r>
          </w:p>
        </w:tc>
        <w:tc>
          <w:tcPr>
            <w:tcW w:w="571" w:type="dxa"/>
            <w:vAlign w:val="center"/>
            <w:hideMark/>
            <w:tcPrChange w:id="220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7853C0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209" w:author="Autor">
              <w:tcPr>
                <w:tcW w:w="567" w:type="dxa"/>
                <w:vAlign w:val="center"/>
                <w:hideMark/>
              </w:tcPr>
            </w:tcPrChange>
          </w:tcPr>
          <w:p w14:paraId="3D5C8F2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21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2ED280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21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F268D3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40FFB71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6BBF76E" w14:textId="173161F2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13 </w:t>
            </w:r>
            <w:del w:id="2212" w:author="Autor">
              <w:r w:rsidR="00F426CF" w:rsidRPr="00F426CF">
                <w:rPr>
                  <w:b/>
                  <w:bCs/>
                  <w:color w:val="FFFFFF"/>
                  <w:sz w:val="22"/>
                  <w:szCs w:val="22"/>
                </w:rPr>
                <w:delText>-</w:delText>
              </w:r>
            </w:del>
            <w:ins w:id="2213" w:author="Autor">
              <w:r>
                <w:rPr>
                  <w:b/>
                  <w:bCs/>
                  <w:color w:val="FFFFFF"/>
                  <w:sz w:val="22"/>
                  <w:szCs w:val="22"/>
                </w:rPr>
                <w:t>–</w:t>
              </w:r>
            </w:ins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pozemkov</w:t>
            </w:r>
          </w:p>
        </w:tc>
      </w:tr>
      <w:tr w:rsidR="00582722" w:rsidRPr="00F426CF" w14:paraId="3629FB16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42E1F01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18683412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0A24DA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D8B26C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E5BE2B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616077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2B3FF2B0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21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275"/>
          <w:trPrChange w:id="2215" w:author="Autor">
            <w:trPr>
              <w:gridAfter w:val="1"/>
              <w:wAfter w:w="8" w:type="dxa"/>
              <w:trHeight w:val="1275"/>
            </w:trPr>
          </w:trPrChange>
        </w:trPr>
        <w:tc>
          <w:tcPr>
            <w:tcW w:w="1002" w:type="dxa"/>
            <w:vAlign w:val="center"/>
            <w:hideMark/>
            <w:tcPrChange w:id="221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392491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13.1</w:t>
            </w:r>
          </w:p>
        </w:tc>
        <w:tc>
          <w:tcPr>
            <w:tcW w:w="4107" w:type="dxa"/>
            <w:gridSpan w:val="3"/>
            <w:vAlign w:val="center"/>
            <w:hideMark/>
            <w:tcPrChange w:id="221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1E09F55B" w14:textId="6CBA4603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Presiahla obstarávacia cena pozemku sumu 10% celkových oprávnených výdavkov na projekt (v prípade zanedbaných plôch a</w:t>
            </w:r>
            <w:del w:id="2218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19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plôch, ktoré sa v</w:t>
            </w:r>
            <w:del w:id="222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21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minulosti používali na priemyselné účely a</w:t>
            </w:r>
            <w:del w:id="222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2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ktorých súčasťou sú budovy sumu 15 %)? (vo výnimočných a</w:t>
            </w:r>
            <w:del w:id="2224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25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riadne odôvodnených prípadoch možno na projekty týkajúce sa ochrany životného prostredia povoliť vyššie obmedzenie) </w:t>
            </w:r>
          </w:p>
        </w:tc>
        <w:tc>
          <w:tcPr>
            <w:tcW w:w="571" w:type="dxa"/>
            <w:vAlign w:val="center"/>
            <w:hideMark/>
            <w:tcPrChange w:id="222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F16784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227" w:author="Autor">
              <w:tcPr>
                <w:tcW w:w="567" w:type="dxa"/>
                <w:vAlign w:val="center"/>
                <w:hideMark/>
              </w:tcPr>
            </w:tcPrChange>
          </w:tcPr>
          <w:p w14:paraId="1C111B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228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7692EB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229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932C1C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927B16E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23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231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232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F4E213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13.2</w:t>
            </w:r>
          </w:p>
        </w:tc>
        <w:tc>
          <w:tcPr>
            <w:tcW w:w="4107" w:type="dxa"/>
            <w:gridSpan w:val="3"/>
            <w:vAlign w:val="center"/>
            <w:hideMark/>
            <w:tcPrChange w:id="2233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35D9F5E" w14:textId="48DC0187" w:rsidR="00DE78B6" w:rsidRPr="00F426CF" w:rsidRDefault="00DE78B6" w:rsidP="0090362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>
              <w:rPr>
                <w:color w:val="000000"/>
                <w:sz w:val="20"/>
                <w:szCs w:val="20"/>
              </w:rPr>
              <w:t>, alebo stanovená maximálne na úrovni v zmysle osobitného právneho predpisu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  <w:tcPrChange w:id="223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9B77ED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235" w:author="Autor">
              <w:tcPr>
                <w:tcW w:w="567" w:type="dxa"/>
                <w:vAlign w:val="center"/>
                <w:hideMark/>
              </w:tcPr>
            </w:tcPrChange>
          </w:tcPr>
          <w:p w14:paraId="4F89BF9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23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287FA9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23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5A6556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A79419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23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020"/>
          <w:trPrChange w:id="2239" w:author="Autor">
            <w:trPr>
              <w:gridAfter w:val="1"/>
              <w:wAfter w:w="8" w:type="dxa"/>
              <w:trHeight w:val="1020"/>
            </w:trPr>
          </w:trPrChange>
        </w:trPr>
        <w:tc>
          <w:tcPr>
            <w:tcW w:w="1002" w:type="dxa"/>
            <w:vAlign w:val="center"/>
            <w:hideMark/>
            <w:tcPrChange w:id="224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2CE8E5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4107" w:type="dxa"/>
            <w:gridSpan w:val="3"/>
            <w:vAlign w:val="center"/>
            <w:hideMark/>
            <w:tcPrChange w:id="224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937A774" w14:textId="65029CE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</w:t>
            </w:r>
            <w:del w:id="224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4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tom, že súčasný či niektorý z</w:t>
            </w:r>
            <w:del w:id="2244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45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predchádzajúcich vlastníkov pozemku nezískal pred registráciou žiadosti o</w:t>
            </w:r>
            <w:del w:id="224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47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NFP príspevok z</w:t>
            </w:r>
            <w:del w:id="2248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49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verejných zdrojov na nákup daného pozemku, čo by v</w:t>
            </w:r>
            <w:del w:id="225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51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prípade spolufinancovania nákupu z</w:t>
            </w:r>
            <w:del w:id="225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5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prostriedkov EŠIF viedlo k</w:t>
            </w:r>
            <w:del w:id="2254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55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duplicitnému financovaniu?</w:t>
            </w:r>
          </w:p>
        </w:tc>
        <w:tc>
          <w:tcPr>
            <w:tcW w:w="571" w:type="dxa"/>
            <w:vAlign w:val="center"/>
            <w:hideMark/>
            <w:tcPrChange w:id="225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71FCCA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257" w:author="Autor">
              <w:tcPr>
                <w:tcW w:w="567" w:type="dxa"/>
                <w:vAlign w:val="center"/>
                <w:hideMark/>
              </w:tcPr>
            </w:tcPrChange>
          </w:tcPr>
          <w:p w14:paraId="59FC0A3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258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52207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259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57FDF5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F87E86B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26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261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262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8E9633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13.4</w:t>
            </w:r>
          </w:p>
        </w:tc>
        <w:tc>
          <w:tcPr>
            <w:tcW w:w="4107" w:type="dxa"/>
            <w:gridSpan w:val="3"/>
            <w:vAlign w:val="center"/>
            <w:hideMark/>
            <w:tcPrChange w:id="2263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3C90108B" w14:textId="1A94AD8C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vyhotovený znalecký posudok (podľa zákona o</w:t>
            </w:r>
            <w:del w:id="2264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65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del w:id="226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67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prekladateľoch)?</w:t>
            </w:r>
          </w:p>
        </w:tc>
        <w:tc>
          <w:tcPr>
            <w:tcW w:w="571" w:type="dxa"/>
            <w:vAlign w:val="center"/>
            <w:hideMark/>
            <w:tcPrChange w:id="226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DD77CF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269" w:author="Autor">
              <w:tcPr>
                <w:tcW w:w="567" w:type="dxa"/>
                <w:vAlign w:val="center"/>
                <w:hideMark/>
              </w:tcPr>
            </w:tcPrChange>
          </w:tcPr>
          <w:p w14:paraId="4EE2BD3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27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6B82CA5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27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39A3FA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07239FD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27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273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274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BEC1E0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13.5</w:t>
            </w:r>
          </w:p>
        </w:tc>
        <w:tc>
          <w:tcPr>
            <w:tcW w:w="4107" w:type="dxa"/>
            <w:gridSpan w:val="3"/>
            <w:vAlign w:val="center"/>
            <w:hideMark/>
            <w:tcPrChange w:id="2275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C498FA5" w14:textId="2F02D8DC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</w:t>
            </w:r>
            <w:del w:id="227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77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zapísaní vlastníckeho práva k</w:t>
            </w:r>
            <w:del w:id="2278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79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pozemku do katastra nehnuteľností?</w:t>
            </w:r>
          </w:p>
        </w:tc>
        <w:tc>
          <w:tcPr>
            <w:tcW w:w="571" w:type="dxa"/>
            <w:vAlign w:val="center"/>
            <w:hideMark/>
            <w:tcPrChange w:id="228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D188C4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281" w:author="Autor">
              <w:tcPr>
                <w:tcW w:w="567" w:type="dxa"/>
                <w:vAlign w:val="center"/>
                <w:hideMark/>
              </w:tcPr>
            </w:tcPrChange>
          </w:tcPr>
          <w:p w14:paraId="11C94EE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28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2E439E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28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88EFC4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DD3E6F2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9279034" w14:textId="1B463861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14 </w:t>
            </w:r>
            <w:del w:id="2284" w:author="Autor">
              <w:r w:rsidR="00F426CF" w:rsidRPr="00F426CF">
                <w:rPr>
                  <w:b/>
                  <w:bCs/>
                  <w:color w:val="FFFFFF"/>
                  <w:sz w:val="22"/>
                  <w:szCs w:val="22"/>
                </w:rPr>
                <w:delText>-</w:delText>
              </w:r>
            </w:del>
            <w:ins w:id="2285" w:author="Autor">
              <w:r>
                <w:rPr>
                  <w:b/>
                  <w:bCs/>
                  <w:color w:val="FFFFFF"/>
                  <w:sz w:val="22"/>
                  <w:szCs w:val="22"/>
                </w:rPr>
                <w:t>–</w:t>
              </w:r>
            </w:ins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stavieb</w:t>
            </w:r>
          </w:p>
        </w:tc>
      </w:tr>
      <w:tr w:rsidR="00582722" w:rsidRPr="00F426CF" w14:paraId="121A6BB7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4F936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8D6A6D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DCA75F2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B1B8C7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AE8C35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E9AC23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97A4E5F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28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287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28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AA2FEF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14.1</w:t>
            </w:r>
          </w:p>
        </w:tc>
        <w:tc>
          <w:tcPr>
            <w:tcW w:w="4107" w:type="dxa"/>
            <w:gridSpan w:val="3"/>
            <w:vAlign w:val="center"/>
            <w:hideMark/>
            <w:tcPrChange w:id="228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A1BCEAC" w14:textId="0A343FE6" w:rsidR="00DE78B6" w:rsidRPr="00F426CF" w:rsidRDefault="00DE78B6" w:rsidP="0090362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>
              <w:rPr>
                <w:color w:val="000000"/>
                <w:sz w:val="20"/>
                <w:szCs w:val="20"/>
              </w:rPr>
              <w:t>, alebo stanovená maximálne na úrovni v zmysle osobitného právneho predpisu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  <w:tcPrChange w:id="229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7D49C3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291" w:author="Autor">
              <w:tcPr>
                <w:tcW w:w="567" w:type="dxa"/>
                <w:vAlign w:val="center"/>
                <w:hideMark/>
              </w:tcPr>
            </w:tcPrChange>
          </w:tcPr>
          <w:p w14:paraId="527A9E7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29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51DE79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29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74A53B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B6D79E3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29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295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29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41D89E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14.2</w:t>
            </w:r>
          </w:p>
        </w:tc>
        <w:tc>
          <w:tcPr>
            <w:tcW w:w="4107" w:type="dxa"/>
            <w:gridSpan w:val="3"/>
            <w:vAlign w:val="center"/>
            <w:hideMark/>
            <w:tcPrChange w:id="229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C3F176A" w14:textId="0C267759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Vyhovuje stavba všetkým zákonným predpisom, predovšetkým stavebným, hygienickým, bezpečnostným a</w:t>
            </w:r>
            <w:del w:id="2298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99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ustanoveniam stavebného zákona a</w:t>
            </w:r>
            <w:del w:id="230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01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vykonávacím vyhláškam?</w:t>
            </w:r>
          </w:p>
        </w:tc>
        <w:tc>
          <w:tcPr>
            <w:tcW w:w="571" w:type="dxa"/>
            <w:vAlign w:val="center"/>
            <w:hideMark/>
            <w:tcPrChange w:id="230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B720A7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303" w:author="Autor">
              <w:tcPr>
                <w:tcW w:w="567" w:type="dxa"/>
                <w:vAlign w:val="center"/>
                <w:hideMark/>
              </w:tcPr>
            </w:tcPrChange>
          </w:tcPr>
          <w:p w14:paraId="5108193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30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EBD71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30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4BA557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1A7C1DE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30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307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30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1E9FA7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14.3</w:t>
            </w:r>
          </w:p>
        </w:tc>
        <w:tc>
          <w:tcPr>
            <w:tcW w:w="4107" w:type="dxa"/>
            <w:gridSpan w:val="3"/>
            <w:vAlign w:val="center"/>
            <w:hideMark/>
            <w:tcPrChange w:id="230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83B8584" w14:textId="1FC092C1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</w:t>
            </w:r>
            <w:del w:id="231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11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tom, že súčasný či niektorý z</w:t>
            </w:r>
            <w:del w:id="231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1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predchádzajúcich vlastníkov stavby nezískal pred registráciou žiadosti o</w:t>
            </w:r>
            <w:del w:id="2314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15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NFP príspevok z</w:t>
            </w:r>
            <w:del w:id="231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17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verejných zdrojov na nákup stavby, čo by v</w:t>
            </w:r>
            <w:del w:id="2318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19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prípade spolufinancovania nákupu z</w:t>
            </w:r>
            <w:del w:id="232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21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prostriedkov EŠIF viedlo k</w:t>
            </w:r>
            <w:del w:id="232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2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duplicitnému financovaniu?</w:t>
            </w:r>
          </w:p>
        </w:tc>
        <w:tc>
          <w:tcPr>
            <w:tcW w:w="571" w:type="dxa"/>
            <w:vAlign w:val="center"/>
            <w:hideMark/>
            <w:tcPrChange w:id="232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E7E1FA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325" w:author="Autor">
              <w:tcPr>
                <w:tcW w:w="567" w:type="dxa"/>
                <w:vAlign w:val="center"/>
                <w:hideMark/>
              </w:tcPr>
            </w:tcPrChange>
          </w:tcPr>
          <w:p w14:paraId="6791FA1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32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663491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32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9BF0EC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BE69E30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32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329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33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BC50AA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14.4</w:t>
            </w:r>
          </w:p>
        </w:tc>
        <w:tc>
          <w:tcPr>
            <w:tcW w:w="4107" w:type="dxa"/>
            <w:gridSpan w:val="3"/>
            <w:vAlign w:val="center"/>
            <w:hideMark/>
            <w:tcPrChange w:id="233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135D067" w14:textId="2EA7F9BA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vyhotovený znalecký posudok (podľa zákona o</w:t>
            </w:r>
            <w:del w:id="233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3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del w:id="2334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35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prekladateľoch)?</w:t>
            </w:r>
          </w:p>
        </w:tc>
        <w:tc>
          <w:tcPr>
            <w:tcW w:w="571" w:type="dxa"/>
            <w:vAlign w:val="center"/>
            <w:hideMark/>
            <w:tcPrChange w:id="233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888E5C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337" w:author="Autor">
              <w:tcPr>
                <w:tcW w:w="567" w:type="dxa"/>
                <w:vAlign w:val="center"/>
                <w:hideMark/>
              </w:tcPr>
            </w:tcPrChange>
          </w:tcPr>
          <w:p w14:paraId="76E5051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338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B01743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339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1D322B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9971923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34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341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342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94F98F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14.5</w:t>
            </w:r>
          </w:p>
        </w:tc>
        <w:tc>
          <w:tcPr>
            <w:tcW w:w="4107" w:type="dxa"/>
            <w:gridSpan w:val="3"/>
            <w:vAlign w:val="center"/>
            <w:hideMark/>
            <w:tcPrChange w:id="2343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DACFDFF" w14:textId="6F04301A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</w:t>
            </w:r>
            <w:del w:id="2344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45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zapísaní vlastníckeho práva k</w:t>
            </w:r>
            <w:del w:id="234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47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stavbe do katastra nehnuteľností?</w:t>
            </w:r>
          </w:p>
        </w:tc>
        <w:tc>
          <w:tcPr>
            <w:tcW w:w="571" w:type="dxa"/>
            <w:vAlign w:val="center"/>
            <w:hideMark/>
            <w:tcPrChange w:id="234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09902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349" w:author="Autor">
              <w:tcPr>
                <w:tcW w:w="567" w:type="dxa"/>
                <w:vAlign w:val="center"/>
                <w:hideMark/>
              </w:tcPr>
            </w:tcPrChange>
          </w:tcPr>
          <w:p w14:paraId="09035F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35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616D8C6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35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2B15F0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C98F00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35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353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354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4AC10C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14.6</w:t>
            </w:r>
          </w:p>
        </w:tc>
        <w:tc>
          <w:tcPr>
            <w:tcW w:w="4107" w:type="dxa"/>
            <w:gridSpan w:val="3"/>
            <w:vAlign w:val="center"/>
            <w:hideMark/>
            <w:tcPrChange w:id="2355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80CA3EA" w14:textId="2BC3CF21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</w:t>
            </w:r>
            <w:del w:id="235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57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prípade stavieb, pri ktorých je už vydaný kolaudačný súhlas alebo rozhodnutie o</w:t>
            </w:r>
            <w:del w:id="2358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59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predčasnom užívaní stavby alebo rozhodnutie o</w:t>
            </w:r>
            <w:del w:id="236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61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užívaní na skúšobnú prevádzku tieto rozhodnutia?</w:t>
            </w:r>
          </w:p>
        </w:tc>
        <w:tc>
          <w:tcPr>
            <w:tcW w:w="571" w:type="dxa"/>
            <w:vAlign w:val="center"/>
            <w:hideMark/>
            <w:tcPrChange w:id="236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7F9515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363" w:author="Autor">
              <w:tcPr>
                <w:tcW w:w="567" w:type="dxa"/>
                <w:vAlign w:val="center"/>
                <w:hideMark/>
              </w:tcPr>
            </w:tcPrChange>
          </w:tcPr>
          <w:p w14:paraId="52B2C1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36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EB973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36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B9C774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4B17EDF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36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367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36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23C30F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14.7</w:t>
            </w:r>
          </w:p>
        </w:tc>
        <w:tc>
          <w:tcPr>
            <w:tcW w:w="4107" w:type="dxa"/>
            <w:gridSpan w:val="3"/>
            <w:vAlign w:val="center"/>
            <w:hideMark/>
            <w:tcPrChange w:id="236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A2ECB46" w14:textId="6FDD7923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</w:t>
            </w:r>
            <w:del w:id="237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71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prípade  nedokončených (rozostavaných) stavieb stavebné povolenie podľa stavebného zákona a</w:t>
            </w:r>
            <w:del w:id="237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7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prípadne ďalšiu dokumentáciu požadovanú riadiacim orgánom (napr. projektová dokumentácia stavby)?</w:t>
            </w:r>
          </w:p>
        </w:tc>
        <w:tc>
          <w:tcPr>
            <w:tcW w:w="571" w:type="dxa"/>
            <w:vAlign w:val="center"/>
            <w:hideMark/>
            <w:tcPrChange w:id="237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038EC9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375" w:author="Autor">
              <w:tcPr>
                <w:tcW w:w="567" w:type="dxa"/>
                <w:vAlign w:val="center"/>
                <w:hideMark/>
              </w:tcPr>
            </w:tcPrChange>
          </w:tcPr>
          <w:p w14:paraId="62D9EEA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37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DA4FED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37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DD1623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045EF1C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285CEEE7" w14:textId="1E7D2562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15 </w:t>
            </w:r>
            <w:del w:id="2378" w:author="Autor">
              <w:r w:rsidR="00F426CF" w:rsidRPr="00F426CF">
                <w:rPr>
                  <w:b/>
                  <w:bCs/>
                  <w:color w:val="FFFFFF"/>
                  <w:sz w:val="22"/>
                  <w:szCs w:val="22"/>
                </w:rPr>
                <w:delText>-</w:delText>
              </w:r>
            </w:del>
            <w:ins w:id="2379" w:author="Autor">
              <w:r>
                <w:rPr>
                  <w:b/>
                  <w:bCs/>
                  <w:color w:val="FFFFFF"/>
                  <w:sz w:val="22"/>
                  <w:szCs w:val="22"/>
                </w:rPr>
                <w:t>–</w:t>
              </w:r>
            </w:ins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Napĺňanie merateľných ukazovateľov projektu</w:t>
            </w:r>
          </w:p>
        </w:tc>
      </w:tr>
      <w:tr w:rsidR="00582722" w:rsidRPr="00F426CF" w14:paraId="7E25B4EF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F2BAD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BF5E63A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38E140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CA39CB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BC03DE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91462F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5975854F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38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381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382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79B23C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15.1</w:t>
            </w:r>
          </w:p>
        </w:tc>
        <w:tc>
          <w:tcPr>
            <w:tcW w:w="4107" w:type="dxa"/>
            <w:gridSpan w:val="3"/>
            <w:vAlign w:val="center"/>
            <w:hideMark/>
            <w:tcPrChange w:id="2383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5B8FD08" w14:textId="5CB8593F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</w:t>
            </w:r>
            <w:del w:id="2384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85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del w:id="2386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2387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y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o</w:t>
            </w:r>
            <w:del w:id="2388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89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NFP (z hľadiska ich počtu a</w:t>
            </w:r>
            <w:del w:id="239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391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vecnej náplne)?</w:t>
            </w:r>
          </w:p>
        </w:tc>
        <w:tc>
          <w:tcPr>
            <w:tcW w:w="571" w:type="dxa"/>
            <w:vAlign w:val="center"/>
            <w:hideMark/>
            <w:tcPrChange w:id="239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4D0176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393" w:author="Autor">
              <w:tcPr>
                <w:tcW w:w="567" w:type="dxa"/>
                <w:vAlign w:val="center"/>
                <w:hideMark/>
              </w:tcPr>
            </w:tcPrChange>
          </w:tcPr>
          <w:p w14:paraId="3E1E17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39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38B3BC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39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F7FEB6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AD47468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39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2397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hideMark/>
            <w:tcPrChange w:id="239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C8813D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15.2</w:t>
            </w:r>
          </w:p>
        </w:tc>
        <w:tc>
          <w:tcPr>
            <w:tcW w:w="4107" w:type="dxa"/>
            <w:gridSpan w:val="3"/>
            <w:vAlign w:val="center"/>
            <w:hideMark/>
            <w:tcPrChange w:id="239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B6D3D3F" w14:textId="27449D08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a</w:t>
            </w:r>
            <w:del w:id="240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401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nadväznosť jednotlivých procesov?</w:t>
            </w:r>
          </w:p>
        </w:tc>
        <w:tc>
          <w:tcPr>
            <w:tcW w:w="571" w:type="dxa"/>
            <w:vAlign w:val="center"/>
            <w:hideMark/>
            <w:tcPrChange w:id="240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8D391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403" w:author="Autor">
              <w:tcPr>
                <w:tcW w:w="567" w:type="dxa"/>
                <w:vAlign w:val="center"/>
                <w:hideMark/>
              </w:tcPr>
            </w:tcPrChange>
          </w:tcPr>
          <w:p w14:paraId="378384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40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B895C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40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FAA7E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7B26A4F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40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407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40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382B50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15.3</w:t>
            </w:r>
          </w:p>
        </w:tc>
        <w:tc>
          <w:tcPr>
            <w:tcW w:w="4107" w:type="dxa"/>
            <w:gridSpan w:val="3"/>
            <w:vAlign w:val="center"/>
            <w:hideMark/>
            <w:tcPrChange w:id="240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86812D5" w14:textId="0E48F8E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Existuje súlad medzi nárokovanými finančnými prostriedkami/deklarovanými výdavkami, realizáciou aktivít projektu a</w:t>
            </w:r>
            <w:del w:id="241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411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merateľných ukazovateľov?</w:t>
            </w:r>
          </w:p>
        </w:tc>
        <w:tc>
          <w:tcPr>
            <w:tcW w:w="571" w:type="dxa"/>
            <w:vAlign w:val="center"/>
            <w:hideMark/>
            <w:tcPrChange w:id="241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BA732D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413" w:author="Autor">
              <w:tcPr>
                <w:tcW w:w="567" w:type="dxa"/>
                <w:vAlign w:val="center"/>
                <w:hideMark/>
              </w:tcPr>
            </w:tcPrChange>
          </w:tcPr>
          <w:p w14:paraId="78557A0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41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0237534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41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F82CA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663701B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41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417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41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2A5491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15.4</w:t>
            </w:r>
          </w:p>
        </w:tc>
        <w:tc>
          <w:tcPr>
            <w:tcW w:w="4107" w:type="dxa"/>
            <w:gridSpan w:val="3"/>
            <w:vAlign w:val="center"/>
            <w:hideMark/>
            <w:tcPrChange w:id="241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9F1E2E0" w14:textId="208163DA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možné hodnoty merateľných ukazovateľov jednoznačne priradiť k</w:t>
            </w:r>
            <w:del w:id="242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421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výstupom jednotlivých aktivít?</w:t>
            </w:r>
          </w:p>
        </w:tc>
        <w:tc>
          <w:tcPr>
            <w:tcW w:w="571" w:type="dxa"/>
            <w:vAlign w:val="center"/>
            <w:hideMark/>
            <w:tcPrChange w:id="242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F999E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423" w:author="Autor">
              <w:tcPr>
                <w:tcW w:w="567" w:type="dxa"/>
                <w:vAlign w:val="center"/>
                <w:hideMark/>
              </w:tcPr>
            </w:tcPrChange>
          </w:tcPr>
          <w:p w14:paraId="435B55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42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1E551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42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574A17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E6BE599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FD08ADB" w14:textId="1EE062F0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16 </w:t>
            </w:r>
            <w:del w:id="2426" w:author="Autor">
              <w:r w:rsidR="00F426CF" w:rsidRPr="00F426CF">
                <w:rPr>
                  <w:b/>
                  <w:bCs/>
                  <w:color w:val="FFFFFF"/>
                  <w:sz w:val="22"/>
                  <w:szCs w:val="22"/>
                </w:rPr>
                <w:delText>-</w:delText>
              </w:r>
            </w:del>
            <w:ins w:id="2427" w:author="Autor">
              <w:r>
                <w:rPr>
                  <w:b/>
                  <w:bCs/>
                  <w:color w:val="FFFFFF"/>
                  <w:sz w:val="22"/>
                  <w:szCs w:val="22"/>
                </w:rPr>
                <w:t>–</w:t>
              </w:r>
            </w:ins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Neprekrývanie sa výdavkov</w:t>
            </w:r>
          </w:p>
        </w:tc>
      </w:tr>
      <w:tr w:rsidR="00582722" w:rsidRPr="00F426CF" w14:paraId="79817239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C540A1C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0F147A77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FAAD3B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789CF7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CE86E2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BD6C646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1C444B5C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42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429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43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607EC3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16.1</w:t>
            </w:r>
          </w:p>
        </w:tc>
        <w:tc>
          <w:tcPr>
            <w:tcW w:w="4107" w:type="dxa"/>
            <w:gridSpan w:val="3"/>
            <w:vAlign w:val="center"/>
            <w:hideMark/>
            <w:tcPrChange w:id="243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8FDEF65" w14:textId="58A75C6E" w:rsidR="00DE78B6" w:rsidRPr="00F426CF" w:rsidRDefault="00DE78B6" w:rsidP="00B6186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účtovných dokladov, re</w:t>
            </w:r>
            <w:r>
              <w:rPr>
                <w:color w:val="000000"/>
                <w:sz w:val="20"/>
                <w:szCs w:val="20"/>
              </w:rPr>
              <w:t>s</w:t>
            </w:r>
            <w:r w:rsidRPr="00F426CF">
              <w:rPr>
                <w:color w:val="000000"/>
                <w:sz w:val="20"/>
                <w:szCs w:val="20"/>
              </w:rPr>
              <w:t>p. dokumentácii, ktorá ich nahradzuje v</w:t>
            </w:r>
            <w:del w:id="243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43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rámci predloženej ŽoP, ako aj s</w:t>
            </w:r>
            <w:del w:id="2434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435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inými ŽoP predloženými v</w:t>
            </w:r>
            <w:del w:id="243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437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rámci daného projektu, resp. s</w:t>
            </w:r>
            <w:del w:id="2438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439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inými  projektmi daného prijímateľa?</w:t>
            </w:r>
          </w:p>
        </w:tc>
        <w:tc>
          <w:tcPr>
            <w:tcW w:w="571" w:type="dxa"/>
            <w:vAlign w:val="center"/>
            <w:hideMark/>
            <w:tcPrChange w:id="244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0D5C17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441" w:author="Autor">
              <w:tcPr>
                <w:tcW w:w="567" w:type="dxa"/>
                <w:vAlign w:val="center"/>
                <w:hideMark/>
              </w:tcPr>
            </w:tcPrChange>
          </w:tcPr>
          <w:p w14:paraId="136AFE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44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0AAE233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44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589A32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17A30D0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44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020"/>
          <w:trPrChange w:id="2445" w:author="Autor">
            <w:trPr>
              <w:gridAfter w:val="1"/>
              <w:wAfter w:w="8" w:type="dxa"/>
              <w:trHeight w:val="1020"/>
            </w:trPr>
          </w:trPrChange>
        </w:trPr>
        <w:tc>
          <w:tcPr>
            <w:tcW w:w="1002" w:type="dxa"/>
            <w:vAlign w:val="center"/>
            <w:hideMark/>
            <w:tcPrChange w:id="244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30BD38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16.2</w:t>
            </w:r>
          </w:p>
        </w:tc>
        <w:tc>
          <w:tcPr>
            <w:tcW w:w="4107" w:type="dxa"/>
            <w:gridSpan w:val="3"/>
            <w:vAlign w:val="center"/>
            <w:hideMark/>
            <w:tcPrChange w:id="244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7BDAF7C" w14:textId="64993C78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výdavkov v</w:t>
            </w:r>
            <w:del w:id="2448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449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rámci podpornej dokumentácie (t.j. dokumentácie okrem účtovných dokladov a</w:t>
            </w:r>
            <w:del w:id="245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451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dokumentácie, ktorá ich nahradzuje) v</w:t>
            </w:r>
            <w:del w:id="245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45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rámci predloženej ŽoP, ako aj s</w:t>
            </w:r>
            <w:del w:id="2454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455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inými ŽoP predloženými v</w:t>
            </w:r>
            <w:del w:id="245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457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rámci daného projektu, resp. s</w:t>
            </w:r>
            <w:del w:id="2458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459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inými  projektami daného prijímateľa?</w:t>
            </w:r>
          </w:p>
        </w:tc>
        <w:tc>
          <w:tcPr>
            <w:tcW w:w="571" w:type="dxa"/>
            <w:vAlign w:val="center"/>
            <w:hideMark/>
            <w:tcPrChange w:id="246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3022E0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461" w:author="Autor">
              <w:tcPr>
                <w:tcW w:w="567" w:type="dxa"/>
                <w:vAlign w:val="center"/>
                <w:hideMark/>
              </w:tcPr>
            </w:tcPrChange>
          </w:tcPr>
          <w:p w14:paraId="45AC5E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46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00A098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46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C158AC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2FC7DC3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57AF8134" w14:textId="65B1B284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 xml:space="preserve">17 </w:t>
            </w:r>
            <w:del w:id="2464" w:author="Autor">
              <w:r w:rsidR="00F426CF" w:rsidRPr="00F426CF">
                <w:rPr>
                  <w:b/>
                  <w:bCs/>
                  <w:color w:val="FFFFFF"/>
                  <w:sz w:val="22"/>
                  <w:szCs w:val="22"/>
                </w:rPr>
                <w:delText>-</w:delText>
              </w:r>
            </w:del>
            <w:ins w:id="2465" w:author="Autor">
              <w:r>
                <w:rPr>
                  <w:b/>
                  <w:bCs/>
                  <w:color w:val="FFFFFF"/>
                  <w:sz w:val="22"/>
                  <w:szCs w:val="22"/>
                </w:rPr>
                <w:t>–</w:t>
              </w:r>
            </w:ins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Vykonanie stavebných prác</w:t>
            </w:r>
          </w:p>
        </w:tc>
      </w:tr>
      <w:tr w:rsidR="00582722" w:rsidRPr="00F426CF" w14:paraId="3DD3002E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B715B7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CE8B7F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CCA588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69B2571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9C4858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343099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019689D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46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467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46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2BAABE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17.1</w:t>
            </w:r>
          </w:p>
        </w:tc>
        <w:tc>
          <w:tcPr>
            <w:tcW w:w="4107" w:type="dxa"/>
            <w:gridSpan w:val="3"/>
            <w:vAlign w:val="center"/>
            <w:hideMark/>
            <w:tcPrChange w:id="246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E61501A" w14:textId="26028F19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dodatočné stavebné práce zadané v</w:t>
            </w:r>
            <w:del w:id="247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471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súlade so zákonom o</w:t>
            </w:r>
            <w:del w:id="2472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473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verejnom obstarávaní?</w:t>
            </w:r>
          </w:p>
        </w:tc>
        <w:tc>
          <w:tcPr>
            <w:tcW w:w="571" w:type="dxa"/>
            <w:vAlign w:val="center"/>
            <w:hideMark/>
            <w:tcPrChange w:id="247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64ABC1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475" w:author="Autor">
              <w:tcPr>
                <w:tcW w:w="567" w:type="dxa"/>
                <w:vAlign w:val="center"/>
                <w:hideMark/>
              </w:tcPr>
            </w:tcPrChange>
          </w:tcPr>
          <w:p w14:paraId="5C1F16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47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FA74E2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47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06F1C1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C30C701" w14:textId="77777777" w:rsidTr="0024400F">
        <w:trPr>
          <w:gridAfter w:val="1"/>
          <w:wAfter w:w="8" w:type="dxa"/>
          <w:trHeight w:val="315"/>
          <w:ins w:id="2478" w:author="Autor"/>
        </w:trPr>
        <w:tc>
          <w:tcPr>
            <w:tcW w:w="1002" w:type="dxa"/>
            <w:vAlign w:val="center"/>
          </w:tcPr>
          <w:p w14:paraId="09E73651" w14:textId="0446BACC" w:rsidR="00DE78B6" w:rsidRPr="00F426CF" w:rsidRDefault="00DE78B6" w:rsidP="00F426CF">
            <w:pPr>
              <w:jc w:val="center"/>
              <w:rPr>
                <w:ins w:id="2479" w:author="Autor"/>
                <w:color w:val="000000"/>
                <w:sz w:val="20"/>
                <w:szCs w:val="20"/>
              </w:rPr>
            </w:pPr>
            <w:ins w:id="2480" w:author="Autor">
              <w:r>
                <w:rPr>
                  <w:color w:val="000000"/>
                  <w:sz w:val="20"/>
                  <w:szCs w:val="20"/>
                </w:rPr>
                <w:t>17.2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061B7B33" w14:textId="4F9552E9" w:rsidR="00DE78B6" w:rsidRPr="00F426CF" w:rsidRDefault="00DE78B6" w:rsidP="00F426CF">
            <w:pPr>
              <w:rPr>
                <w:ins w:id="2481" w:author="Autor"/>
                <w:color w:val="000000"/>
                <w:sz w:val="20"/>
                <w:szCs w:val="20"/>
              </w:rPr>
            </w:pPr>
            <w:ins w:id="2482" w:author="Autor">
              <w:r w:rsidRPr="00611722">
                <w:rPr>
                  <w:color w:val="000000"/>
                  <w:sz w:val="20"/>
                  <w:szCs w:val="20"/>
                </w:rPr>
                <w:t>Bola v súvislosti s nárokovanými finančnými prostriedkami/deklarovanými výdavkami v ŽoP za dodatočné stavebné práce vykonaná kontrola verejného obstarávania/obstarávania, a bolo v rámci záverov kontroly verejného obstarávania/obstarávania konštatované pripustenie nárokovaných finančných prostriedkov/deklarovaných výdavkov do financovania?</w:t>
              </w:r>
            </w:ins>
          </w:p>
        </w:tc>
        <w:tc>
          <w:tcPr>
            <w:tcW w:w="571" w:type="dxa"/>
            <w:vAlign w:val="center"/>
          </w:tcPr>
          <w:p w14:paraId="675208B9" w14:textId="77777777" w:rsidR="00DE78B6" w:rsidRPr="00F426CF" w:rsidRDefault="00DE78B6" w:rsidP="00F426CF">
            <w:pPr>
              <w:rPr>
                <w:ins w:id="2483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125A00F" w14:textId="77777777" w:rsidR="00DE78B6" w:rsidRPr="00F426CF" w:rsidRDefault="00DE78B6" w:rsidP="00F426CF">
            <w:pPr>
              <w:rPr>
                <w:ins w:id="2484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B7A4D25" w14:textId="77777777" w:rsidR="00DE78B6" w:rsidRPr="00F426CF" w:rsidRDefault="00DE78B6" w:rsidP="00F426CF">
            <w:pPr>
              <w:rPr>
                <w:ins w:id="2485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DEE5B49" w14:textId="77777777" w:rsidR="00DE78B6" w:rsidRPr="00F426CF" w:rsidRDefault="00DE78B6" w:rsidP="00F426CF">
            <w:pPr>
              <w:jc w:val="both"/>
              <w:rPr>
                <w:ins w:id="2486" w:author="Autor"/>
                <w:b/>
                <w:bCs/>
                <w:color w:val="000000"/>
              </w:rPr>
            </w:pPr>
          </w:p>
        </w:tc>
      </w:tr>
      <w:tr w:rsidR="00DE78B6" w:rsidRPr="00F426CF" w14:paraId="39B72DAB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48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488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48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7328F8B" w14:textId="4B388913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del w:id="2490" w:author="Autor">
              <w:r w:rsidR="00F426CF" w:rsidRPr="00F426CF">
                <w:rPr>
                  <w:color w:val="000000"/>
                  <w:sz w:val="20"/>
                  <w:szCs w:val="20"/>
                </w:rPr>
                <w:delText>2</w:delText>
              </w:r>
            </w:del>
            <w:ins w:id="2491" w:author="Autor">
              <w:r>
                <w:rPr>
                  <w:color w:val="000000"/>
                  <w:sz w:val="20"/>
                  <w:szCs w:val="20"/>
                </w:rPr>
                <w:t>3</w:t>
              </w:r>
            </w:ins>
          </w:p>
        </w:tc>
        <w:tc>
          <w:tcPr>
            <w:tcW w:w="4107" w:type="dxa"/>
            <w:gridSpan w:val="3"/>
            <w:vAlign w:val="center"/>
            <w:hideMark/>
            <w:tcPrChange w:id="249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39B96ED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fotodokumentáciu zachytávajúcu fyzický pokrok realizácie prác?</w:t>
            </w:r>
          </w:p>
        </w:tc>
        <w:tc>
          <w:tcPr>
            <w:tcW w:w="571" w:type="dxa"/>
            <w:vAlign w:val="center"/>
            <w:hideMark/>
            <w:tcPrChange w:id="249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9DDD49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494" w:author="Autor">
              <w:tcPr>
                <w:tcW w:w="567" w:type="dxa"/>
                <w:vAlign w:val="center"/>
                <w:hideMark/>
              </w:tcPr>
            </w:tcPrChange>
          </w:tcPr>
          <w:p w14:paraId="6E31293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49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6F0677E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49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6327B7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D74168F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49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498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49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35FBDC1" w14:textId="52EF7352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del w:id="2500" w:author="Autor">
              <w:r w:rsidR="00F426CF" w:rsidRPr="00F426CF">
                <w:rPr>
                  <w:color w:val="000000"/>
                  <w:sz w:val="20"/>
                  <w:szCs w:val="20"/>
                </w:rPr>
                <w:delText>3</w:delText>
              </w:r>
            </w:del>
            <w:ins w:id="2501" w:author="Autor">
              <w:r>
                <w:rPr>
                  <w:color w:val="000000"/>
                  <w:sz w:val="20"/>
                  <w:szCs w:val="20"/>
                </w:rPr>
                <w:t>4</w:t>
              </w:r>
            </w:ins>
          </w:p>
        </w:tc>
        <w:tc>
          <w:tcPr>
            <w:tcW w:w="4107" w:type="dxa"/>
            <w:gridSpan w:val="3"/>
            <w:vAlign w:val="center"/>
            <w:hideMark/>
            <w:tcPrChange w:id="250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AFF7DA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protokol, resp. iný obdobný dokument od dodávateľa/zhotoviteľa?</w:t>
            </w:r>
          </w:p>
        </w:tc>
        <w:tc>
          <w:tcPr>
            <w:tcW w:w="571" w:type="dxa"/>
            <w:vAlign w:val="center"/>
            <w:hideMark/>
            <w:tcPrChange w:id="250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683BEF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504" w:author="Autor">
              <w:tcPr>
                <w:tcW w:w="567" w:type="dxa"/>
                <w:vAlign w:val="center"/>
                <w:hideMark/>
              </w:tcPr>
            </w:tcPrChange>
          </w:tcPr>
          <w:p w14:paraId="4741E10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50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5626E1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50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C26F43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FB4E5F8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50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508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50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9923C7F" w14:textId="4727ED53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del w:id="2510" w:author="Autor">
              <w:r w:rsidR="00F426CF" w:rsidRPr="00F426CF">
                <w:rPr>
                  <w:color w:val="000000"/>
                  <w:sz w:val="20"/>
                  <w:szCs w:val="20"/>
                </w:rPr>
                <w:delText>4</w:delText>
              </w:r>
            </w:del>
            <w:ins w:id="2511" w:author="Autor">
              <w:r>
                <w:rPr>
                  <w:color w:val="000000"/>
                  <w:sz w:val="20"/>
                  <w:szCs w:val="20"/>
                </w:rPr>
                <w:t>5</w:t>
              </w:r>
            </w:ins>
          </w:p>
        </w:tc>
        <w:tc>
          <w:tcPr>
            <w:tcW w:w="4107" w:type="dxa"/>
            <w:gridSpan w:val="3"/>
            <w:vAlign w:val="center"/>
            <w:hideMark/>
            <w:tcPrChange w:id="251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A27B81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právoplatné kolaudačné rozhodnutie?</w:t>
            </w:r>
          </w:p>
        </w:tc>
        <w:tc>
          <w:tcPr>
            <w:tcW w:w="571" w:type="dxa"/>
            <w:vAlign w:val="center"/>
            <w:hideMark/>
            <w:tcPrChange w:id="251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0CE300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514" w:author="Autor">
              <w:tcPr>
                <w:tcW w:w="567" w:type="dxa"/>
                <w:vAlign w:val="center"/>
                <w:hideMark/>
              </w:tcPr>
            </w:tcPrChange>
          </w:tcPr>
          <w:p w14:paraId="41158F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51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32B3CD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51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CCA809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55AE8D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51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518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51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9E73A41" w14:textId="61C86F81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del w:id="2520" w:author="Autor">
              <w:r w:rsidR="00F426CF" w:rsidRPr="00F426CF">
                <w:rPr>
                  <w:color w:val="000000"/>
                  <w:sz w:val="20"/>
                  <w:szCs w:val="20"/>
                </w:rPr>
                <w:delText>5</w:delText>
              </w:r>
            </w:del>
            <w:ins w:id="2521" w:author="Autor">
              <w:r>
                <w:rPr>
                  <w:color w:val="000000"/>
                  <w:sz w:val="20"/>
                  <w:szCs w:val="20"/>
                </w:rPr>
                <w:t>6</w:t>
              </w:r>
            </w:ins>
          </w:p>
        </w:tc>
        <w:tc>
          <w:tcPr>
            <w:tcW w:w="4107" w:type="dxa"/>
            <w:gridSpan w:val="3"/>
            <w:vAlign w:val="center"/>
            <w:hideMark/>
            <w:tcPrChange w:id="252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6B29D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realizačný výkaz výmer (po ukončenom verejnom obstarávaní) v elektronickej a písomnej podobe?</w:t>
            </w:r>
          </w:p>
        </w:tc>
        <w:tc>
          <w:tcPr>
            <w:tcW w:w="571" w:type="dxa"/>
            <w:vAlign w:val="center"/>
            <w:hideMark/>
            <w:tcPrChange w:id="252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D49EDC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524" w:author="Autor">
              <w:tcPr>
                <w:tcW w:w="567" w:type="dxa"/>
                <w:vAlign w:val="center"/>
                <w:hideMark/>
              </w:tcPr>
            </w:tcPrChange>
          </w:tcPr>
          <w:p w14:paraId="58333A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52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05E6A0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52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11608A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4D6221A2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52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530"/>
          <w:trPrChange w:id="2528" w:author="Autor">
            <w:trPr>
              <w:gridAfter w:val="1"/>
              <w:wAfter w:w="8" w:type="dxa"/>
              <w:trHeight w:val="1530"/>
            </w:trPr>
          </w:trPrChange>
        </w:trPr>
        <w:tc>
          <w:tcPr>
            <w:tcW w:w="1002" w:type="dxa"/>
            <w:vAlign w:val="center"/>
            <w:hideMark/>
            <w:tcPrChange w:id="252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3163B8F" w14:textId="616A8659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del w:id="2530" w:author="Autor">
              <w:r w:rsidR="00F426CF" w:rsidRPr="00F426CF">
                <w:rPr>
                  <w:color w:val="000000"/>
                  <w:sz w:val="20"/>
                  <w:szCs w:val="20"/>
                </w:rPr>
                <w:delText>6</w:delText>
              </w:r>
            </w:del>
            <w:ins w:id="2531" w:author="Autor">
              <w:r>
                <w:rPr>
                  <w:color w:val="000000"/>
                  <w:sz w:val="20"/>
                  <w:szCs w:val="20"/>
                </w:rPr>
                <w:t>7</w:t>
              </w:r>
            </w:ins>
          </w:p>
        </w:tc>
        <w:tc>
          <w:tcPr>
            <w:tcW w:w="4107" w:type="dxa"/>
            <w:gridSpan w:val="3"/>
            <w:vAlign w:val="center"/>
            <w:hideMark/>
            <w:tcPrChange w:id="253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6F77DD9" w14:textId="4EB0E00B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stavebný denník (časti stavebného denníka prislúchajúce k obdobiu, ktoré sa zachytávajú na súpisoch vykonaných prác, pričom  stavebný denník by mal obsahovať nasledovné: deň, mesiac, rok, počet pracovníkov na stavbe podľa remesiel, teplotu vzduchu, počasie, čas začiatku a skončenia prác na stavbe, podľa stavebných objektov a prevádzkových súborov rozčlenené vykonané stavebné a montážne práce v súlade s harmonogramom stavebných prác v </w:t>
            </w:r>
            <w:del w:id="2533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zmluve</w:delText>
              </w:r>
            </w:del>
            <w:ins w:id="2534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e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o NFP)?</w:t>
            </w:r>
          </w:p>
        </w:tc>
        <w:tc>
          <w:tcPr>
            <w:tcW w:w="571" w:type="dxa"/>
            <w:vAlign w:val="center"/>
            <w:hideMark/>
            <w:tcPrChange w:id="253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FA397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536" w:author="Autor">
              <w:tcPr>
                <w:tcW w:w="567" w:type="dxa"/>
                <w:vAlign w:val="center"/>
                <w:hideMark/>
              </w:tcPr>
            </w:tcPrChange>
          </w:tcPr>
          <w:p w14:paraId="21F1ED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53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9339FB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538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C838A6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211176A8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53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2540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hideMark/>
            <w:tcPrChange w:id="254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8B119DE" w14:textId="728FEC6C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del w:id="2542" w:author="Autor">
              <w:r w:rsidR="00F426CF" w:rsidRPr="00F426CF">
                <w:rPr>
                  <w:color w:val="000000"/>
                  <w:sz w:val="20"/>
                  <w:szCs w:val="20"/>
                </w:rPr>
                <w:delText>7</w:delText>
              </w:r>
            </w:del>
            <w:ins w:id="2543" w:author="Autor">
              <w:r>
                <w:rPr>
                  <w:color w:val="000000"/>
                  <w:sz w:val="20"/>
                  <w:szCs w:val="20"/>
                </w:rPr>
                <w:t>8</w:t>
              </w:r>
            </w:ins>
          </w:p>
        </w:tc>
        <w:tc>
          <w:tcPr>
            <w:tcW w:w="4107" w:type="dxa"/>
            <w:gridSpan w:val="3"/>
            <w:vAlign w:val="center"/>
            <w:hideMark/>
            <w:tcPrChange w:id="254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D3A47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zisťovací protokol o vykonaných stavebných prácach? </w:t>
            </w:r>
          </w:p>
        </w:tc>
        <w:tc>
          <w:tcPr>
            <w:tcW w:w="571" w:type="dxa"/>
            <w:vAlign w:val="center"/>
            <w:hideMark/>
            <w:tcPrChange w:id="254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FD8716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546" w:author="Autor">
              <w:tcPr>
                <w:tcW w:w="567" w:type="dxa"/>
                <w:vAlign w:val="center"/>
                <w:hideMark/>
              </w:tcPr>
            </w:tcPrChange>
          </w:tcPr>
          <w:p w14:paraId="3D841DB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54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074DB6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2548" w:author="Autor">
              <w:tcPr>
                <w:tcW w:w="1989" w:type="dxa"/>
                <w:gridSpan w:val="2"/>
                <w:noWrap/>
                <w:vAlign w:val="center"/>
                <w:hideMark/>
              </w:tcPr>
            </w:tcPrChange>
          </w:tcPr>
          <w:p w14:paraId="6E1119A3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46A211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54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2550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hideMark/>
            <w:tcPrChange w:id="255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601C8FF" w14:textId="166DD0B1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del w:id="2552" w:author="Autor">
              <w:r w:rsidR="00F426CF" w:rsidRPr="00F426CF">
                <w:rPr>
                  <w:color w:val="000000"/>
                  <w:sz w:val="20"/>
                  <w:szCs w:val="20"/>
                </w:rPr>
                <w:delText>8</w:delText>
              </w:r>
            </w:del>
            <w:ins w:id="2553" w:author="Autor">
              <w:r>
                <w:rPr>
                  <w:color w:val="000000"/>
                  <w:sz w:val="20"/>
                  <w:szCs w:val="20"/>
                </w:rPr>
                <w:t>9</w:t>
              </w:r>
            </w:ins>
          </w:p>
        </w:tc>
        <w:tc>
          <w:tcPr>
            <w:tcW w:w="4107" w:type="dxa"/>
            <w:gridSpan w:val="3"/>
            <w:vAlign w:val="center"/>
            <w:hideMark/>
            <w:tcPrChange w:id="255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D88C0C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súpis vykonaných prác?</w:t>
            </w:r>
          </w:p>
        </w:tc>
        <w:tc>
          <w:tcPr>
            <w:tcW w:w="571" w:type="dxa"/>
            <w:vAlign w:val="center"/>
            <w:hideMark/>
            <w:tcPrChange w:id="255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25903A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556" w:author="Autor">
              <w:tcPr>
                <w:tcW w:w="567" w:type="dxa"/>
                <w:vAlign w:val="center"/>
                <w:hideMark/>
              </w:tcPr>
            </w:tcPrChange>
          </w:tcPr>
          <w:p w14:paraId="2BED609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55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C9FCC5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2558" w:author="Autor">
              <w:tcPr>
                <w:tcW w:w="1989" w:type="dxa"/>
                <w:gridSpan w:val="2"/>
                <w:noWrap/>
                <w:vAlign w:val="center"/>
                <w:hideMark/>
              </w:tcPr>
            </w:tcPrChange>
          </w:tcPr>
          <w:p w14:paraId="296FE327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7CF8EB8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55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560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56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683511C" w14:textId="0DEBC7AF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del w:id="2562" w:author="Autor">
              <w:r w:rsidR="00F426CF" w:rsidRPr="00F426CF">
                <w:rPr>
                  <w:color w:val="000000"/>
                  <w:sz w:val="20"/>
                  <w:szCs w:val="20"/>
                </w:rPr>
                <w:delText>9</w:delText>
              </w:r>
            </w:del>
            <w:ins w:id="2563" w:author="Autor">
              <w:r>
                <w:rPr>
                  <w:color w:val="000000"/>
                  <w:sz w:val="20"/>
                  <w:szCs w:val="20"/>
                </w:rPr>
                <w:t>10</w:t>
              </w:r>
            </w:ins>
          </w:p>
        </w:tc>
        <w:tc>
          <w:tcPr>
            <w:tcW w:w="4107" w:type="dxa"/>
            <w:gridSpan w:val="3"/>
            <w:vAlign w:val="center"/>
            <w:hideMark/>
            <w:tcPrChange w:id="256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6CB610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preverený súlad predloženého realizačného výkazu výmer s uzavretou zmluvou o dielo, príp. inou zmluvou? zmeny vo výkaze výmere (v prípade, ak došlo k zmenám) vo vzťahu k rozsahu a oprávnenosti odsúhlasené RO.</w:t>
            </w:r>
          </w:p>
        </w:tc>
        <w:tc>
          <w:tcPr>
            <w:tcW w:w="571" w:type="dxa"/>
            <w:vAlign w:val="center"/>
            <w:hideMark/>
            <w:tcPrChange w:id="256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35663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566" w:author="Autor">
              <w:tcPr>
                <w:tcW w:w="567" w:type="dxa"/>
                <w:vAlign w:val="center"/>
                <w:hideMark/>
              </w:tcPr>
            </w:tcPrChange>
          </w:tcPr>
          <w:p w14:paraId="44266A3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56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0C5AFC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2568" w:author="Autor">
              <w:tcPr>
                <w:tcW w:w="1989" w:type="dxa"/>
                <w:gridSpan w:val="2"/>
                <w:noWrap/>
                <w:vAlign w:val="center"/>
                <w:hideMark/>
              </w:tcPr>
            </w:tcPrChange>
          </w:tcPr>
          <w:p w14:paraId="0AF51912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71021A8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56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2570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hideMark/>
            <w:tcPrChange w:id="257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0A3181C" w14:textId="29582C96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del w:id="2572" w:author="Autor">
              <w:r w:rsidR="00F426CF" w:rsidRPr="00F426CF">
                <w:rPr>
                  <w:color w:val="000000"/>
                  <w:sz w:val="20"/>
                  <w:szCs w:val="20"/>
                </w:rPr>
                <w:delText>10</w:delText>
              </w:r>
            </w:del>
            <w:ins w:id="2573" w:author="Autor">
              <w:r w:rsidRPr="00F426CF">
                <w:rPr>
                  <w:color w:val="000000"/>
                  <w:sz w:val="20"/>
                  <w:szCs w:val="20"/>
                </w:rPr>
                <w:t>1</w:t>
              </w:r>
              <w:r>
                <w:rPr>
                  <w:color w:val="000000"/>
                  <w:sz w:val="20"/>
                  <w:szCs w:val="20"/>
                </w:rPr>
                <w:t>1</w:t>
              </w:r>
            </w:ins>
          </w:p>
        </w:tc>
        <w:tc>
          <w:tcPr>
            <w:tcW w:w="4107" w:type="dxa"/>
            <w:gridSpan w:val="3"/>
            <w:vAlign w:val="center"/>
            <w:hideMark/>
            <w:tcPrChange w:id="257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3BE0E0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preverené zmeny vo výkaze výmere vo vzťahu k rozsahu a oprávnenosti odsúhlasené RO?</w:t>
            </w:r>
          </w:p>
        </w:tc>
        <w:tc>
          <w:tcPr>
            <w:tcW w:w="571" w:type="dxa"/>
            <w:vAlign w:val="center"/>
            <w:hideMark/>
            <w:tcPrChange w:id="257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D0B07F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576" w:author="Autor">
              <w:tcPr>
                <w:tcW w:w="567" w:type="dxa"/>
                <w:vAlign w:val="center"/>
                <w:hideMark/>
              </w:tcPr>
            </w:tcPrChange>
          </w:tcPr>
          <w:p w14:paraId="6B3CE4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57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A213E3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2578" w:author="Autor">
              <w:tcPr>
                <w:tcW w:w="1989" w:type="dxa"/>
                <w:gridSpan w:val="2"/>
                <w:noWrap/>
                <w:vAlign w:val="center"/>
                <w:hideMark/>
              </w:tcPr>
            </w:tcPrChange>
          </w:tcPr>
          <w:p w14:paraId="085BDBE9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6FE393F1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50E803B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18 - Odpisy, režijné náklady a vecné príspevky</w:t>
            </w:r>
          </w:p>
        </w:tc>
      </w:tr>
      <w:tr w:rsidR="00582722" w:rsidRPr="00F426CF" w14:paraId="046CD2FC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8AF6630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BEFE6A0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D6F61E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50B328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99E68E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D2BCD3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2CEC5FAE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57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580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58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DE6C7C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</w:t>
            </w:r>
          </w:p>
        </w:tc>
        <w:tc>
          <w:tcPr>
            <w:tcW w:w="4107" w:type="dxa"/>
            <w:gridSpan w:val="3"/>
            <w:vAlign w:val="center"/>
            <w:hideMark/>
            <w:tcPrChange w:id="258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98A893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obstarávaciu cenu odpisovaného majetku?</w:t>
            </w:r>
          </w:p>
        </w:tc>
        <w:tc>
          <w:tcPr>
            <w:tcW w:w="571" w:type="dxa"/>
            <w:vAlign w:val="center"/>
            <w:hideMark/>
            <w:tcPrChange w:id="258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2BEC2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584" w:author="Autor">
              <w:tcPr>
                <w:tcW w:w="567" w:type="dxa"/>
                <w:vAlign w:val="center"/>
                <w:hideMark/>
              </w:tcPr>
            </w:tcPrChange>
          </w:tcPr>
          <w:p w14:paraId="7B41E3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58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9AFE5A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58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C0AFF2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6EAFC24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58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588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58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31F532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18.2</w:t>
            </w:r>
          </w:p>
        </w:tc>
        <w:tc>
          <w:tcPr>
            <w:tcW w:w="4107" w:type="dxa"/>
            <w:gridSpan w:val="3"/>
            <w:vAlign w:val="center"/>
            <w:hideMark/>
            <w:tcPrChange w:id="2590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3C4E6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výška odpisov, ktoré si prijímateľ uplatňuje ako oprávnený výdavok správne vypočítaná?</w:t>
            </w:r>
          </w:p>
        </w:tc>
        <w:tc>
          <w:tcPr>
            <w:tcW w:w="571" w:type="dxa"/>
            <w:vAlign w:val="center"/>
            <w:hideMark/>
            <w:tcPrChange w:id="259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3C4764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592" w:author="Autor">
              <w:tcPr>
                <w:tcW w:w="567" w:type="dxa"/>
                <w:vAlign w:val="center"/>
                <w:hideMark/>
              </w:tcPr>
            </w:tcPrChange>
          </w:tcPr>
          <w:p w14:paraId="72FABC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593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821C0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594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1D6579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E6FCF23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59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596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597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FD7EB7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18.3</w:t>
            </w:r>
          </w:p>
        </w:tc>
        <w:tc>
          <w:tcPr>
            <w:tcW w:w="4107" w:type="dxa"/>
            <w:gridSpan w:val="3"/>
            <w:vAlign w:val="center"/>
            <w:hideMark/>
            <w:tcPrChange w:id="2598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96FF2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uplatňovaný odpis, ktorý je vypočítaný po dobu trvania projektu s presnosťou na mesiace alebo dni?</w:t>
            </w:r>
          </w:p>
        </w:tc>
        <w:tc>
          <w:tcPr>
            <w:tcW w:w="571" w:type="dxa"/>
            <w:vAlign w:val="center"/>
            <w:hideMark/>
            <w:tcPrChange w:id="259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6C9C2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600" w:author="Autor">
              <w:tcPr>
                <w:tcW w:w="567" w:type="dxa"/>
                <w:vAlign w:val="center"/>
                <w:hideMark/>
              </w:tcPr>
            </w:tcPrChange>
          </w:tcPr>
          <w:p w14:paraId="25432C1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60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CFEF3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602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BDFA95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5EB24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60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604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60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26A407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18.4</w:t>
            </w:r>
          </w:p>
        </w:tc>
        <w:tc>
          <w:tcPr>
            <w:tcW w:w="4107" w:type="dxa"/>
            <w:gridSpan w:val="3"/>
            <w:vAlign w:val="center"/>
            <w:hideMark/>
            <w:tcPrChange w:id="260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3137EB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 krátený výpočet mesačného odpisu v závislosti na miere využitia majetku pre daný projekt?</w:t>
            </w:r>
          </w:p>
        </w:tc>
        <w:tc>
          <w:tcPr>
            <w:tcW w:w="571" w:type="dxa"/>
            <w:vAlign w:val="center"/>
            <w:hideMark/>
            <w:tcPrChange w:id="260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94E7D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608" w:author="Autor">
              <w:tcPr>
                <w:tcW w:w="567" w:type="dxa"/>
                <w:vAlign w:val="center"/>
                <w:hideMark/>
              </w:tcPr>
            </w:tcPrChange>
          </w:tcPr>
          <w:p w14:paraId="6333475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609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1459D0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610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6A5815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8605C20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61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612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613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9E9396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18.5</w:t>
            </w:r>
          </w:p>
        </w:tc>
        <w:tc>
          <w:tcPr>
            <w:tcW w:w="4107" w:type="dxa"/>
            <w:gridSpan w:val="3"/>
            <w:vAlign w:val="center"/>
            <w:hideMark/>
            <w:tcPrChange w:id="261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334D3EA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odpisovaný majetok evidovaný v majetku prijímateľa?</w:t>
            </w:r>
          </w:p>
        </w:tc>
        <w:tc>
          <w:tcPr>
            <w:tcW w:w="571" w:type="dxa"/>
            <w:vAlign w:val="center"/>
            <w:hideMark/>
            <w:tcPrChange w:id="261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56952A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616" w:author="Autor">
              <w:tcPr>
                <w:tcW w:w="567" w:type="dxa"/>
                <w:vAlign w:val="center"/>
                <w:hideMark/>
              </w:tcPr>
            </w:tcPrChange>
          </w:tcPr>
          <w:p w14:paraId="24949D2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61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45E65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618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478C66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A3415B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61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620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tcPrChange w:id="2621" w:author="Autor">
              <w:tcPr>
                <w:tcW w:w="1008" w:type="dxa"/>
                <w:gridSpan w:val="2"/>
                <w:vAlign w:val="center"/>
              </w:tcPr>
            </w:tcPrChange>
          </w:tcPr>
          <w:p w14:paraId="73BAF10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18.6</w:t>
            </w:r>
          </w:p>
        </w:tc>
        <w:tc>
          <w:tcPr>
            <w:tcW w:w="4107" w:type="dxa"/>
            <w:gridSpan w:val="3"/>
            <w:vAlign w:val="center"/>
            <w:tcPrChange w:id="2622" w:author="Autor">
              <w:tcPr>
                <w:tcW w:w="4106" w:type="dxa"/>
                <w:gridSpan w:val="4"/>
                <w:vAlign w:val="center"/>
              </w:tcPr>
            </w:tcPrChange>
          </w:tcPr>
          <w:p w14:paraId="65BD2BE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 prípade finančného prenájmu je zodpovedajúca časť vstupnej ceny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5"/>
            </w:r>
            <w:r>
              <w:rPr>
                <w:color w:val="000000"/>
                <w:sz w:val="20"/>
                <w:szCs w:val="20"/>
              </w:rPr>
              <w:t xml:space="preserve"> (odpisu) aj reálne uhradená?</w:t>
            </w:r>
          </w:p>
        </w:tc>
        <w:tc>
          <w:tcPr>
            <w:tcW w:w="571" w:type="dxa"/>
            <w:vAlign w:val="center"/>
            <w:tcPrChange w:id="2625" w:author="Autor">
              <w:tcPr>
                <w:tcW w:w="567" w:type="dxa"/>
                <w:gridSpan w:val="2"/>
                <w:vAlign w:val="center"/>
              </w:tcPr>
            </w:tcPrChange>
          </w:tcPr>
          <w:p w14:paraId="254A03B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  <w:tcPrChange w:id="2626" w:author="Autor">
              <w:tcPr>
                <w:tcW w:w="567" w:type="dxa"/>
                <w:vAlign w:val="center"/>
              </w:tcPr>
            </w:tcPrChange>
          </w:tcPr>
          <w:p w14:paraId="237DC30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  <w:tcPrChange w:id="2627" w:author="Autor">
              <w:tcPr>
                <w:tcW w:w="850" w:type="dxa"/>
                <w:gridSpan w:val="2"/>
                <w:vAlign w:val="center"/>
              </w:tcPr>
            </w:tcPrChange>
          </w:tcPr>
          <w:p w14:paraId="2AAE94F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  <w:tcPrChange w:id="2628" w:author="Autor">
              <w:tcPr>
                <w:tcW w:w="1989" w:type="dxa"/>
                <w:gridSpan w:val="2"/>
                <w:vAlign w:val="center"/>
              </w:tcPr>
            </w:tcPrChange>
          </w:tcPr>
          <w:p w14:paraId="0695A9E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DE78B6" w:rsidRPr="00F426CF" w14:paraId="3C8234CE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62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630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63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00F1C5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18.7</w:t>
            </w:r>
          </w:p>
        </w:tc>
        <w:tc>
          <w:tcPr>
            <w:tcW w:w="4107" w:type="dxa"/>
            <w:gridSpan w:val="3"/>
            <w:vAlign w:val="center"/>
            <w:hideMark/>
            <w:tcPrChange w:id="263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EC039F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denník, resp. hlavnú kniha alebo peňažný denník - účtovné prípady týkajúce sa zaúčtovania majetku v evidencii prijímateľa a úhrady majetku?</w:t>
            </w:r>
          </w:p>
        </w:tc>
        <w:tc>
          <w:tcPr>
            <w:tcW w:w="571" w:type="dxa"/>
            <w:vAlign w:val="center"/>
            <w:hideMark/>
            <w:tcPrChange w:id="263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F7C56D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634" w:author="Autor">
              <w:tcPr>
                <w:tcW w:w="567" w:type="dxa"/>
                <w:vAlign w:val="center"/>
                <w:hideMark/>
              </w:tcPr>
            </w:tcPrChange>
          </w:tcPr>
          <w:p w14:paraId="201CC3C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63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0A8FC0A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63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7DE76D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677225E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63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638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63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A3091B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18.8</w:t>
            </w:r>
          </w:p>
        </w:tc>
        <w:tc>
          <w:tcPr>
            <w:tcW w:w="4107" w:type="dxa"/>
            <w:gridSpan w:val="3"/>
            <w:vAlign w:val="center"/>
            <w:hideMark/>
            <w:tcPrChange w:id="2640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453BD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stanovenú metódu odpisovania (odpisový plán)?</w:t>
            </w:r>
          </w:p>
        </w:tc>
        <w:tc>
          <w:tcPr>
            <w:tcW w:w="571" w:type="dxa"/>
            <w:vAlign w:val="center"/>
            <w:hideMark/>
            <w:tcPrChange w:id="264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B95E5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642" w:author="Autor">
              <w:tcPr>
                <w:tcW w:w="567" w:type="dxa"/>
                <w:vAlign w:val="center"/>
                <w:hideMark/>
              </w:tcPr>
            </w:tcPrChange>
          </w:tcPr>
          <w:p w14:paraId="4098B56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643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D72FF3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644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FB5A49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5ACDBAC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64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646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647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36E6C4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18.9</w:t>
            </w:r>
          </w:p>
        </w:tc>
        <w:tc>
          <w:tcPr>
            <w:tcW w:w="4107" w:type="dxa"/>
            <w:gridSpan w:val="3"/>
            <w:vAlign w:val="center"/>
            <w:hideMark/>
            <w:tcPrChange w:id="2648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E3DC5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výšky oprávnených odpisov?</w:t>
            </w:r>
          </w:p>
        </w:tc>
        <w:tc>
          <w:tcPr>
            <w:tcW w:w="571" w:type="dxa"/>
            <w:vAlign w:val="center"/>
            <w:hideMark/>
            <w:tcPrChange w:id="264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2CBBF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650" w:author="Autor">
              <w:tcPr>
                <w:tcW w:w="567" w:type="dxa"/>
                <w:vAlign w:val="center"/>
                <w:hideMark/>
              </w:tcPr>
            </w:tcPrChange>
          </w:tcPr>
          <w:p w14:paraId="4D773C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65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251207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652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D56CAB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2231CB5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65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2654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hideMark/>
            <w:tcPrChange w:id="265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37450F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18.10</w:t>
            </w:r>
          </w:p>
        </w:tc>
        <w:tc>
          <w:tcPr>
            <w:tcW w:w="4107" w:type="dxa"/>
            <w:gridSpan w:val="3"/>
            <w:vAlign w:val="center"/>
            <w:hideMark/>
            <w:tcPrChange w:id="265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052FA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čestné vyhlásenie o finančných zdrojoch odpisovaného majetku?</w:t>
            </w:r>
          </w:p>
        </w:tc>
        <w:tc>
          <w:tcPr>
            <w:tcW w:w="571" w:type="dxa"/>
            <w:vAlign w:val="center"/>
            <w:hideMark/>
            <w:tcPrChange w:id="265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A6AB4F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658" w:author="Autor">
              <w:tcPr>
                <w:tcW w:w="567" w:type="dxa"/>
                <w:vAlign w:val="center"/>
                <w:hideMark/>
              </w:tcPr>
            </w:tcPrChange>
          </w:tcPr>
          <w:p w14:paraId="5AACAB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659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D33132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660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B7211D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62799C2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66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662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663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810F6B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18.11</w:t>
            </w:r>
          </w:p>
        </w:tc>
        <w:tc>
          <w:tcPr>
            <w:tcW w:w="4107" w:type="dxa"/>
            <w:gridSpan w:val="3"/>
            <w:vAlign w:val="center"/>
            <w:hideMark/>
            <w:tcPrChange w:id="266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DD49AD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 (nájomné, elektrická energia, voda, plyn, teplo a iné)?</w:t>
            </w:r>
          </w:p>
        </w:tc>
        <w:tc>
          <w:tcPr>
            <w:tcW w:w="571" w:type="dxa"/>
            <w:vAlign w:val="center"/>
            <w:hideMark/>
            <w:tcPrChange w:id="266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04570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666" w:author="Autor">
              <w:tcPr>
                <w:tcW w:w="567" w:type="dxa"/>
                <w:vAlign w:val="center"/>
                <w:hideMark/>
              </w:tcPr>
            </w:tcPrChange>
          </w:tcPr>
          <w:p w14:paraId="430010E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66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4967F3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668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C9BF58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69AA8F9B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66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670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67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8426D2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4107" w:type="dxa"/>
            <w:gridSpan w:val="3"/>
            <w:vAlign w:val="center"/>
            <w:hideMark/>
            <w:tcPrChange w:id="267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76294E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list, resp. preberací protokol vrátane podpisu osoby prijímateľa potvrdzujúci prevzatie a dátum prevzatia (v prípade režijných výdavkov - spotrebný tovar, prevádzkový materiál a nájomné (stroje, prístroje))?</w:t>
            </w:r>
          </w:p>
        </w:tc>
        <w:tc>
          <w:tcPr>
            <w:tcW w:w="571" w:type="dxa"/>
            <w:vAlign w:val="center"/>
            <w:hideMark/>
            <w:tcPrChange w:id="267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BF69DE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674" w:author="Autor">
              <w:tcPr>
                <w:tcW w:w="567" w:type="dxa"/>
                <w:vAlign w:val="center"/>
                <w:hideMark/>
              </w:tcPr>
            </w:tcPrChange>
          </w:tcPr>
          <w:p w14:paraId="5F13C3A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67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4452A9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67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C7EDB2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532B4E7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67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678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67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F5413B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18.13</w:t>
            </w:r>
          </w:p>
        </w:tc>
        <w:tc>
          <w:tcPr>
            <w:tcW w:w="4107" w:type="dxa"/>
            <w:gridSpan w:val="3"/>
            <w:vAlign w:val="center"/>
            <w:hideMark/>
            <w:tcPrChange w:id="2680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785F8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podací lístok alebo výpis z podacieho hárku s adresami (napr. pri poštových poplatkoch)?</w:t>
            </w:r>
          </w:p>
        </w:tc>
        <w:tc>
          <w:tcPr>
            <w:tcW w:w="571" w:type="dxa"/>
            <w:vAlign w:val="center"/>
            <w:hideMark/>
            <w:tcPrChange w:id="268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9A4B5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682" w:author="Autor">
              <w:tcPr>
                <w:tcW w:w="567" w:type="dxa"/>
                <w:vAlign w:val="center"/>
                <w:hideMark/>
              </w:tcPr>
            </w:tcPrChange>
          </w:tcPr>
          <w:p w14:paraId="5ECDB1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683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41BC4B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2684" w:author="Autor">
              <w:tcPr>
                <w:tcW w:w="1989" w:type="dxa"/>
                <w:gridSpan w:val="2"/>
                <w:noWrap/>
                <w:vAlign w:val="center"/>
                <w:hideMark/>
              </w:tcPr>
            </w:tcPrChange>
          </w:tcPr>
          <w:p w14:paraId="08566378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FBD838C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68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686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687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552F89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18.14</w:t>
            </w:r>
          </w:p>
        </w:tc>
        <w:tc>
          <w:tcPr>
            <w:tcW w:w="4107" w:type="dxa"/>
            <w:gridSpan w:val="3"/>
            <w:vAlign w:val="center"/>
            <w:hideMark/>
            <w:tcPrChange w:id="2688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B18215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vlastnícky vzťah k nehnuteľnosti výpisom z listu vlastníctva, ktorý nie je starší ako 3 mesiace (týka sa vecných príspevkov)?</w:t>
            </w:r>
          </w:p>
        </w:tc>
        <w:tc>
          <w:tcPr>
            <w:tcW w:w="571" w:type="dxa"/>
            <w:vAlign w:val="center"/>
            <w:hideMark/>
            <w:tcPrChange w:id="268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7C4921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690" w:author="Autor">
              <w:tcPr>
                <w:tcW w:w="567" w:type="dxa"/>
                <w:vAlign w:val="center"/>
                <w:hideMark/>
              </w:tcPr>
            </w:tcPrChange>
          </w:tcPr>
          <w:p w14:paraId="4B25B4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69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0088AB3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2692" w:author="Autor">
              <w:tcPr>
                <w:tcW w:w="1989" w:type="dxa"/>
                <w:gridSpan w:val="2"/>
                <w:noWrap/>
                <w:vAlign w:val="center"/>
                <w:hideMark/>
              </w:tcPr>
            </w:tcPrChange>
          </w:tcPr>
          <w:p w14:paraId="161D5E76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2CE628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69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694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69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46C7D6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18.15</w:t>
            </w:r>
          </w:p>
        </w:tc>
        <w:tc>
          <w:tcPr>
            <w:tcW w:w="4107" w:type="dxa"/>
            <w:gridSpan w:val="3"/>
            <w:vAlign w:val="center"/>
            <w:hideMark/>
            <w:tcPrChange w:id="269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11455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ocenenie nehnuteľnosti prostredníctvom znaleckého posudku vyhotoveného znalcom podľa zákona o znalcoch, tlmočníkoch a prekladateľoch (týka sa vecných príspevkov)?</w:t>
            </w:r>
          </w:p>
        </w:tc>
        <w:tc>
          <w:tcPr>
            <w:tcW w:w="571" w:type="dxa"/>
            <w:vAlign w:val="center"/>
            <w:hideMark/>
            <w:tcPrChange w:id="269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413867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698" w:author="Autor">
              <w:tcPr>
                <w:tcW w:w="567" w:type="dxa"/>
                <w:vAlign w:val="center"/>
                <w:hideMark/>
              </w:tcPr>
            </w:tcPrChange>
          </w:tcPr>
          <w:p w14:paraId="6C1B7A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699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54A5FB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2700" w:author="Autor">
              <w:tcPr>
                <w:tcW w:w="1989" w:type="dxa"/>
                <w:gridSpan w:val="2"/>
                <w:noWrap/>
                <w:vAlign w:val="center"/>
                <w:hideMark/>
              </w:tcPr>
            </w:tcPrChange>
          </w:tcPr>
          <w:p w14:paraId="414658ED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02FF36D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70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702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703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2A6942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18.16</w:t>
            </w:r>
          </w:p>
        </w:tc>
        <w:tc>
          <w:tcPr>
            <w:tcW w:w="4107" w:type="dxa"/>
            <w:gridSpan w:val="3"/>
            <w:vAlign w:val="center"/>
            <w:hideMark/>
            <w:tcPrChange w:id="270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B8DB3F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vlastníctvo iného majetku (ako nehnuteľností, ktoré sa evidujú v katastri nehnuteľností) napr. inventárnou/skladovou kartou majetku (týka sa vecných príspevkov)?</w:t>
            </w:r>
          </w:p>
        </w:tc>
        <w:tc>
          <w:tcPr>
            <w:tcW w:w="571" w:type="dxa"/>
            <w:vAlign w:val="center"/>
            <w:hideMark/>
            <w:tcPrChange w:id="270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63D0B5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706" w:author="Autor">
              <w:tcPr>
                <w:tcW w:w="567" w:type="dxa"/>
                <w:vAlign w:val="center"/>
                <w:hideMark/>
              </w:tcPr>
            </w:tcPrChange>
          </w:tcPr>
          <w:p w14:paraId="3EE974A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70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D2C24C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2708" w:author="Autor">
              <w:tcPr>
                <w:tcW w:w="1989" w:type="dxa"/>
                <w:gridSpan w:val="2"/>
                <w:noWrap/>
                <w:vAlign w:val="center"/>
                <w:hideMark/>
              </w:tcPr>
            </w:tcPrChange>
          </w:tcPr>
          <w:p w14:paraId="418B8311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6B1DB493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70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710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71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A9A64A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18.17</w:t>
            </w:r>
          </w:p>
        </w:tc>
        <w:tc>
          <w:tcPr>
            <w:tcW w:w="4107" w:type="dxa"/>
            <w:gridSpan w:val="3"/>
            <w:vAlign w:val="center"/>
            <w:hideMark/>
            <w:tcPrChange w:id="271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015370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kópiu písomného dokladu (čestné vyhlásenie, zmluva), ktorý preukáže vykonanie dobrovoľnej práce/výskumnej činnosti/odbornej činnosti vloženej do projektu (týka sa vecných príspevkov)?</w:t>
            </w:r>
          </w:p>
        </w:tc>
        <w:tc>
          <w:tcPr>
            <w:tcW w:w="571" w:type="dxa"/>
            <w:vAlign w:val="center"/>
            <w:hideMark/>
            <w:tcPrChange w:id="271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8EC32B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714" w:author="Autor">
              <w:tcPr>
                <w:tcW w:w="567" w:type="dxa"/>
                <w:vAlign w:val="center"/>
                <w:hideMark/>
              </w:tcPr>
            </w:tcPrChange>
          </w:tcPr>
          <w:p w14:paraId="6862CBB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71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12EADA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2716" w:author="Autor">
              <w:tcPr>
                <w:tcW w:w="1989" w:type="dxa"/>
                <w:gridSpan w:val="2"/>
                <w:noWrap/>
                <w:vAlign w:val="center"/>
                <w:hideMark/>
              </w:tcPr>
            </w:tcPrChange>
          </w:tcPr>
          <w:p w14:paraId="66C9E9DD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0F58C872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71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718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71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DA55DD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18.18</w:t>
            </w:r>
          </w:p>
        </w:tc>
        <w:tc>
          <w:tcPr>
            <w:tcW w:w="4107" w:type="dxa"/>
            <w:gridSpan w:val="3"/>
            <w:vAlign w:val="center"/>
            <w:hideMark/>
            <w:tcPrChange w:id="2720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C0D02D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projektového pracovníka preukazujúci počet hodín skutočne strávených realizáciou projektu a relevantné výstupy z činnosti (týka sa vecných príspevkov - poskytnutie neplatenej dobrovoľnej práce alebo výskumnej a odbornej činnosti)?</w:t>
            </w:r>
          </w:p>
        </w:tc>
        <w:tc>
          <w:tcPr>
            <w:tcW w:w="571" w:type="dxa"/>
            <w:vAlign w:val="center"/>
            <w:hideMark/>
            <w:tcPrChange w:id="272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A333CA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722" w:author="Autor">
              <w:tcPr>
                <w:tcW w:w="567" w:type="dxa"/>
                <w:vAlign w:val="center"/>
                <w:hideMark/>
              </w:tcPr>
            </w:tcPrChange>
          </w:tcPr>
          <w:p w14:paraId="3AAA12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723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98753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2724" w:author="Autor">
              <w:tcPr>
                <w:tcW w:w="1989" w:type="dxa"/>
                <w:gridSpan w:val="2"/>
                <w:noWrap/>
                <w:vAlign w:val="center"/>
                <w:hideMark/>
              </w:tcPr>
            </w:tcPrChange>
          </w:tcPr>
          <w:p w14:paraId="4793E22E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5863398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72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726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tcPrChange w:id="2727" w:author="Autor">
              <w:tcPr>
                <w:tcW w:w="1008" w:type="dxa"/>
                <w:gridSpan w:val="2"/>
                <w:vAlign w:val="center"/>
              </w:tcPr>
            </w:tcPrChange>
          </w:tcPr>
          <w:p w14:paraId="5C0E66B3" w14:textId="77777777" w:rsidR="00DE78B6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18.19</w:t>
            </w:r>
          </w:p>
        </w:tc>
        <w:tc>
          <w:tcPr>
            <w:tcW w:w="4107" w:type="dxa"/>
            <w:gridSpan w:val="3"/>
            <w:vAlign w:val="center"/>
            <w:tcPrChange w:id="2728" w:author="Autor">
              <w:tcPr>
                <w:tcW w:w="4106" w:type="dxa"/>
                <w:gridSpan w:val="4"/>
                <w:vAlign w:val="center"/>
              </w:tcPr>
            </w:tcPrChange>
          </w:tcPr>
          <w:p w14:paraId="2F86BE17" w14:textId="77777777" w:rsidR="00DE78B6" w:rsidRPr="00F426CF" w:rsidRDefault="00DE78B6" w:rsidP="00E90A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Predložil prijímateľ vnútropodnikovú faktúru ako doklad o hodnote vloženej vlastnej činnosti/vlastného výkonu do projektu (ak je to relevantné)?</w:t>
            </w:r>
          </w:p>
        </w:tc>
        <w:tc>
          <w:tcPr>
            <w:tcW w:w="571" w:type="dxa"/>
            <w:vAlign w:val="center"/>
            <w:tcPrChange w:id="2729" w:author="Autor">
              <w:tcPr>
                <w:tcW w:w="567" w:type="dxa"/>
                <w:gridSpan w:val="2"/>
                <w:vAlign w:val="center"/>
              </w:tcPr>
            </w:tcPrChange>
          </w:tcPr>
          <w:p w14:paraId="5F3742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  <w:tcPrChange w:id="2730" w:author="Autor">
              <w:tcPr>
                <w:tcW w:w="567" w:type="dxa"/>
                <w:vAlign w:val="center"/>
              </w:tcPr>
            </w:tcPrChange>
          </w:tcPr>
          <w:p w14:paraId="6608F47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  <w:tcPrChange w:id="2731" w:author="Autor">
              <w:tcPr>
                <w:tcW w:w="850" w:type="dxa"/>
                <w:gridSpan w:val="2"/>
                <w:vAlign w:val="center"/>
              </w:tcPr>
            </w:tcPrChange>
          </w:tcPr>
          <w:p w14:paraId="0097CAA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  <w:tcPrChange w:id="2732" w:author="Autor">
              <w:tcPr>
                <w:tcW w:w="1989" w:type="dxa"/>
                <w:gridSpan w:val="2"/>
                <w:noWrap/>
                <w:vAlign w:val="center"/>
              </w:tcPr>
            </w:tcPrChange>
          </w:tcPr>
          <w:p w14:paraId="5A465CCE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</w:p>
        </w:tc>
      </w:tr>
      <w:tr w:rsidR="00DE78B6" w:rsidRPr="00F426CF" w14:paraId="6E01DB85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1A1FA07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19 - Opatrenia prijaté na základe vykonaných kontrol</w:t>
            </w:r>
          </w:p>
        </w:tc>
      </w:tr>
      <w:tr w:rsidR="00582722" w:rsidRPr="00F426CF" w14:paraId="0BF7A596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84F7C9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C6CAA9D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FDA347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11C3EC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3A242D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12EC3D4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9D178C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73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275"/>
          <w:trPrChange w:id="2734" w:author="Autor">
            <w:trPr>
              <w:gridAfter w:val="1"/>
              <w:wAfter w:w="8" w:type="dxa"/>
              <w:trHeight w:val="1275"/>
            </w:trPr>
          </w:trPrChange>
        </w:trPr>
        <w:tc>
          <w:tcPr>
            <w:tcW w:w="1002" w:type="dxa"/>
            <w:vAlign w:val="center"/>
            <w:hideMark/>
            <w:tcPrChange w:id="273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698285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19.1</w:t>
            </w:r>
          </w:p>
        </w:tc>
        <w:tc>
          <w:tcPr>
            <w:tcW w:w="4107" w:type="dxa"/>
            <w:gridSpan w:val="3"/>
            <w:vAlign w:val="center"/>
            <w:hideMark/>
            <w:tcPrChange w:id="273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650319B" w14:textId="77777777" w:rsidR="00DE78B6" w:rsidRPr="00F426CF" w:rsidRDefault="00DE78B6" w:rsidP="00074384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správu o splnených opatreniach prijatých na nápravu nedostatkov zistených vykonanými kontrolami (</w:t>
            </w:r>
            <w:r>
              <w:rPr>
                <w:color w:val="000000"/>
                <w:sz w:val="20"/>
                <w:szCs w:val="20"/>
              </w:rPr>
              <w:t xml:space="preserve">finančnou </w:t>
            </w:r>
            <w:r w:rsidRPr="00F426CF">
              <w:rPr>
                <w:color w:val="000000"/>
                <w:sz w:val="20"/>
                <w:szCs w:val="20"/>
              </w:rPr>
              <w:t>kontrolou na mieste, resp. administratívnou</w:t>
            </w:r>
            <w:r>
              <w:rPr>
                <w:color w:val="000000"/>
                <w:sz w:val="20"/>
                <w:szCs w:val="20"/>
              </w:rPr>
              <w:t xml:space="preserve"> finančnou </w:t>
            </w:r>
            <w:r w:rsidRPr="00F426CF">
              <w:rPr>
                <w:color w:val="000000"/>
                <w:sz w:val="20"/>
                <w:szCs w:val="20"/>
              </w:rPr>
              <w:t xml:space="preserve"> kontrolou) a o odstránení príčin ich vzniku?                                                                                                           Pozn. v prípade, že táto kontrola je zameraná na splnenie opatrení zistených viacerými kontrolami, resp. niektorých opatrení uvedie RO v poznámke, ktorých konkrétnych kontrol sa to týka). </w:t>
            </w:r>
          </w:p>
        </w:tc>
        <w:tc>
          <w:tcPr>
            <w:tcW w:w="571" w:type="dxa"/>
            <w:vAlign w:val="center"/>
            <w:hideMark/>
            <w:tcPrChange w:id="273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D8BA9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738" w:author="Autor">
              <w:tcPr>
                <w:tcW w:w="567" w:type="dxa"/>
                <w:vAlign w:val="center"/>
                <w:hideMark/>
              </w:tcPr>
            </w:tcPrChange>
          </w:tcPr>
          <w:p w14:paraId="0202BFC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739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E84884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740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D6D6BE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DC6746F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74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742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743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413278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19.2</w:t>
            </w:r>
          </w:p>
        </w:tc>
        <w:tc>
          <w:tcPr>
            <w:tcW w:w="4107" w:type="dxa"/>
            <w:gridSpan w:val="3"/>
            <w:vAlign w:val="center"/>
            <w:hideMark/>
            <w:tcPrChange w:id="274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DDF8F6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Splnil prijímateľ opatrenia, ktoré mal prijať v zmysle vykonaných kontrol (</w:t>
            </w:r>
            <w:r>
              <w:rPr>
                <w:color w:val="000000"/>
                <w:sz w:val="20"/>
                <w:szCs w:val="20"/>
              </w:rPr>
              <w:t xml:space="preserve">finančná </w:t>
            </w:r>
            <w:r w:rsidRPr="00F426CF">
              <w:rPr>
                <w:color w:val="000000"/>
                <w:sz w:val="20"/>
                <w:szCs w:val="20"/>
              </w:rPr>
              <w:t xml:space="preserve">kontrola na mieste, resp. administratívna </w:t>
            </w:r>
            <w:r>
              <w:rPr>
                <w:color w:val="000000"/>
                <w:sz w:val="20"/>
                <w:szCs w:val="20"/>
              </w:rPr>
              <w:t xml:space="preserve">finančná </w:t>
            </w:r>
            <w:r w:rsidRPr="00F426CF">
              <w:rPr>
                <w:color w:val="000000"/>
                <w:sz w:val="20"/>
                <w:szCs w:val="20"/>
              </w:rPr>
              <w:t>kontrola) a odstránil príčiny ich vzniku?</w:t>
            </w:r>
          </w:p>
        </w:tc>
        <w:tc>
          <w:tcPr>
            <w:tcW w:w="571" w:type="dxa"/>
            <w:vAlign w:val="center"/>
            <w:hideMark/>
            <w:tcPrChange w:id="274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48E23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746" w:author="Autor">
              <w:tcPr>
                <w:tcW w:w="567" w:type="dxa"/>
                <w:vAlign w:val="center"/>
                <w:hideMark/>
              </w:tcPr>
            </w:tcPrChange>
          </w:tcPr>
          <w:p w14:paraId="6BEE72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74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5B73D8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748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1BF2A4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624B73D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16DA37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20 - Osobné výdavky</w:t>
            </w:r>
          </w:p>
        </w:tc>
      </w:tr>
      <w:tr w:rsidR="00582722" w:rsidRPr="00F426CF" w14:paraId="7AFDBE24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996830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E2DF557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429FB3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99793D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70FB30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6053695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345E057E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74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750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75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374757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</w:t>
            </w:r>
          </w:p>
        </w:tc>
        <w:tc>
          <w:tcPr>
            <w:tcW w:w="4107" w:type="dxa"/>
            <w:gridSpan w:val="3"/>
            <w:vAlign w:val="center"/>
            <w:hideMark/>
            <w:tcPrChange w:id="275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5CB69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pracovná zmluva/dohoda o práci vykonávanej mimo pracovného pomeru uzatvorená v súlade so zákonníkom práce a obsahuje všetky náležitosti pracovnej zmluvy/dohody o práci vykonávanej mimo pracovného pomeru podľa tohto zákona (vrátane štátnej služby)?</w:t>
            </w:r>
          </w:p>
        </w:tc>
        <w:tc>
          <w:tcPr>
            <w:tcW w:w="571" w:type="dxa"/>
            <w:vAlign w:val="center"/>
            <w:hideMark/>
            <w:tcPrChange w:id="275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794117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754" w:author="Autor">
              <w:tcPr>
                <w:tcW w:w="567" w:type="dxa"/>
                <w:vAlign w:val="center"/>
                <w:hideMark/>
              </w:tcPr>
            </w:tcPrChange>
          </w:tcPr>
          <w:p w14:paraId="066F79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75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D8F00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75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222993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6A1FEF0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75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758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75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605732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20.2</w:t>
            </w:r>
          </w:p>
        </w:tc>
        <w:tc>
          <w:tcPr>
            <w:tcW w:w="4107" w:type="dxa"/>
            <w:gridSpan w:val="3"/>
            <w:vAlign w:val="center"/>
            <w:hideMark/>
            <w:tcPrChange w:id="2760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A1EE0A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opis pracovnej činnosti (t.j. náplň práce) relevantnej pre projekt (vrátane štátnej služby)?</w:t>
            </w:r>
          </w:p>
        </w:tc>
        <w:tc>
          <w:tcPr>
            <w:tcW w:w="571" w:type="dxa"/>
            <w:vAlign w:val="center"/>
            <w:hideMark/>
            <w:tcPrChange w:id="276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D9E3A5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762" w:author="Autor">
              <w:tcPr>
                <w:tcW w:w="567" w:type="dxa"/>
                <w:vAlign w:val="center"/>
                <w:hideMark/>
              </w:tcPr>
            </w:tcPrChange>
          </w:tcPr>
          <w:p w14:paraId="7A301DB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763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2F13C6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764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BA7923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B4A19B5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76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766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767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FBDE95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20.3</w:t>
            </w:r>
          </w:p>
        </w:tc>
        <w:tc>
          <w:tcPr>
            <w:tcW w:w="4107" w:type="dxa"/>
            <w:gridSpan w:val="3"/>
            <w:vAlign w:val="center"/>
            <w:hideMark/>
            <w:tcPrChange w:id="2768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3ACC81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údaj o mzde alebo plate (spravidla platový výmer)? (vrátane štátnej služby)</w:t>
            </w:r>
          </w:p>
        </w:tc>
        <w:tc>
          <w:tcPr>
            <w:tcW w:w="571" w:type="dxa"/>
            <w:vAlign w:val="center"/>
            <w:hideMark/>
            <w:tcPrChange w:id="276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6857B1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770" w:author="Autor">
              <w:tcPr>
                <w:tcW w:w="567" w:type="dxa"/>
                <w:vAlign w:val="center"/>
                <w:hideMark/>
              </w:tcPr>
            </w:tcPrChange>
          </w:tcPr>
          <w:p w14:paraId="19CF0B0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77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6E7BD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772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356FD8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3FB37AB9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77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774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77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4C92EF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20.4</w:t>
            </w:r>
          </w:p>
        </w:tc>
        <w:tc>
          <w:tcPr>
            <w:tcW w:w="4107" w:type="dxa"/>
            <w:gridSpan w:val="3"/>
            <w:vAlign w:val="center"/>
            <w:hideMark/>
            <w:tcPrChange w:id="277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51B771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zamestnanca/zamestnancov?</w:t>
            </w:r>
          </w:p>
        </w:tc>
        <w:tc>
          <w:tcPr>
            <w:tcW w:w="571" w:type="dxa"/>
            <w:vAlign w:val="center"/>
            <w:hideMark/>
            <w:tcPrChange w:id="277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9B4CAD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778" w:author="Autor">
              <w:tcPr>
                <w:tcW w:w="567" w:type="dxa"/>
                <w:vAlign w:val="center"/>
                <w:hideMark/>
              </w:tcPr>
            </w:tcPrChange>
          </w:tcPr>
          <w:p w14:paraId="77D7060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779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0F1020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780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8B7D6A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8A10987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78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782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783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377D6F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20.5</w:t>
            </w:r>
          </w:p>
        </w:tc>
        <w:tc>
          <w:tcPr>
            <w:tcW w:w="4107" w:type="dxa"/>
            <w:gridSpan w:val="3"/>
            <w:vAlign w:val="center"/>
            <w:hideMark/>
            <w:tcPrChange w:id="278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77E67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kumulatívny mesačný výkaz práce?</w:t>
            </w:r>
          </w:p>
        </w:tc>
        <w:tc>
          <w:tcPr>
            <w:tcW w:w="571" w:type="dxa"/>
            <w:vAlign w:val="center"/>
            <w:hideMark/>
            <w:tcPrChange w:id="278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74F7BD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786" w:author="Autor">
              <w:tcPr>
                <w:tcW w:w="567" w:type="dxa"/>
                <w:vAlign w:val="center"/>
                <w:hideMark/>
              </w:tcPr>
            </w:tcPrChange>
          </w:tcPr>
          <w:p w14:paraId="5F4F2EB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78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BBFF81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788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E9EAEB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CD0C7A5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78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790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79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4F76D9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20.6</w:t>
            </w:r>
          </w:p>
        </w:tc>
        <w:tc>
          <w:tcPr>
            <w:tcW w:w="4107" w:type="dxa"/>
            <w:gridSpan w:val="3"/>
            <w:vAlign w:val="center"/>
            <w:hideMark/>
            <w:tcPrChange w:id="279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333402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mzdový list, resp. výplatnú pásku alebo iný relevantný doklad?</w:t>
            </w:r>
          </w:p>
        </w:tc>
        <w:tc>
          <w:tcPr>
            <w:tcW w:w="571" w:type="dxa"/>
            <w:vAlign w:val="center"/>
            <w:hideMark/>
            <w:tcPrChange w:id="279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D60824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794" w:author="Autor">
              <w:tcPr>
                <w:tcW w:w="567" w:type="dxa"/>
                <w:vAlign w:val="center"/>
                <w:hideMark/>
              </w:tcPr>
            </w:tcPrChange>
          </w:tcPr>
          <w:p w14:paraId="2A73C62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79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68480B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79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44B6E3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C6998B0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79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2798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279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087C23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20.7</w:t>
            </w:r>
          </w:p>
        </w:tc>
        <w:tc>
          <w:tcPr>
            <w:tcW w:w="4107" w:type="dxa"/>
            <w:gridSpan w:val="3"/>
            <w:vAlign w:val="center"/>
            <w:hideMark/>
            <w:tcPrChange w:id="2800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333419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výpočet oprávnenej mzdy a odvodov? </w:t>
            </w:r>
          </w:p>
        </w:tc>
        <w:tc>
          <w:tcPr>
            <w:tcW w:w="571" w:type="dxa"/>
            <w:vAlign w:val="center"/>
            <w:hideMark/>
            <w:tcPrChange w:id="280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06887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802" w:author="Autor">
              <w:tcPr>
                <w:tcW w:w="567" w:type="dxa"/>
                <w:vAlign w:val="center"/>
                <w:hideMark/>
              </w:tcPr>
            </w:tcPrChange>
          </w:tcPr>
          <w:p w14:paraId="7525784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803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983207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804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68160C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7240758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80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806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807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A138A5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20.8</w:t>
            </w:r>
          </w:p>
        </w:tc>
        <w:tc>
          <w:tcPr>
            <w:tcW w:w="4107" w:type="dxa"/>
            <w:gridSpan w:val="3"/>
            <w:vAlign w:val="center"/>
            <w:hideMark/>
            <w:tcPrChange w:id="2808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3AAF86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k osobným výdavkom identifikáciu bankového účtu zamestnanca, resp. oprávnenej osoby, ak bankový účet nie je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identifikovaný v zmluvnom vzťahu (napr. v pracovnej zmluve)?</w:t>
            </w:r>
          </w:p>
        </w:tc>
        <w:tc>
          <w:tcPr>
            <w:tcW w:w="571" w:type="dxa"/>
            <w:vAlign w:val="center"/>
            <w:hideMark/>
            <w:tcPrChange w:id="280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AC9794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  <w:tcPrChange w:id="2810" w:author="Autor">
              <w:tcPr>
                <w:tcW w:w="567" w:type="dxa"/>
                <w:vAlign w:val="center"/>
                <w:hideMark/>
              </w:tcPr>
            </w:tcPrChange>
          </w:tcPr>
          <w:p w14:paraId="1E3DAE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81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F6F343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812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832278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88B4A40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81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814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81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C3A7A8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20.9</w:t>
            </w:r>
          </w:p>
        </w:tc>
        <w:tc>
          <w:tcPr>
            <w:tcW w:w="4107" w:type="dxa"/>
            <w:gridSpan w:val="3"/>
            <w:vAlign w:val="center"/>
            <w:hideMark/>
            <w:tcPrChange w:id="281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A7AA8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dodržaný stanovený limit pre maximálnu dĺžku pracovného úväzku (vrátane všetkých pracovných úväzkov voči zamestnávateľovi resp. zamestnávateľom vrátane prípadných dohôd mimo pracovného pomeru)?</w:t>
            </w:r>
          </w:p>
        </w:tc>
        <w:tc>
          <w:tcPr>
            <w:tcW w:w="571" w:type="dxa"/>
            <w:vAlign w:val="center"/>
            <w:hideMark/>
            <w:tcPrChange w:id="281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E9606C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818" w:author="Autor">
              <w:tcPr>
                <w:tcW w:w="567" w:type="dxa"/>
                <w:vAlign w:val="center"/>
                <w:hideMark/>
              </w:tcPr>
            </w:tcPrChange>
          </w:tcPr>
          <w:p w14:paraId="4C8EE47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819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0DFCA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820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45C007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2CB3D76A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82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822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823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2AC2B6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20.10</w:t>
            </w:r>
          </w:p>
        </w:tc>
        <w:tc>
          <w:tcPr>
            <w:tcW w:w="4107" w:type="dxa"/>
            <w:gridSpan w:val="3"/>
            <w:vAlign w:val="center"/>
            <w:hideMark/>
            <w:tcPrChange w:id="282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1208EF9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prezenčnú listinu podpísanú lektorom, učiteľom, resp. osobou vykonávajúcou vzdelávaciu aktivitu?</w:t>
            </w:r>
          </w:p>
        </w:tc>
        <w:tc>
          <w:tcPr>
            <w:tcW w:w="571" w:type="dxa"/>
            <w:vAlign w:val="center"/>
            <w:hideMark/>
            <w:tcPrChange w:id="282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BDB8AE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826" w:author="Autor">
              <w:tcPr>
                <w:tcW w:w="567" w:type="dxa"/>
                <w:vAlign w:val="center"/>
                <w:hideMark/>
              </w:tcPr>
            </w:tcPrChange>
          </w:tcPr>
          <w:p w14:paraId="306BC7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82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1D4840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828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0DB00A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1037C8A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82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830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83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A5BB67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20.11</w:t>
            </w:r>
          </w:p>
        </w:tc>
        <w:tc>
          <w:tcPr>
            <w:tcW w:w="4107" w:type="dxa"/>
            <w:gridSpan w:val="3"/>
            <w:vAlign w:val="center"/>
            <w:hideMark/>
            <w:tcPrChange w:id="283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B735BC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časový harmonogram uskutočnenia jednotlivých aktivít (napr. prednášok, cvičení)?</w:t>
            </w:r>
          </w:p>
        </w:tc>
        <w:tc>
          <w:tcPr>
            <w:tcW w:w="571" w:type="dxa"/>
            <w:vAlign w:val="center"/>
            <w:hideMark/>
            <w:tcPrChange w:id="283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394C0C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834" w:author="Autor">
              <w:tcPr>
                <w:tcW w:w="567" w:type="dxa"/>
                <w:vAlign w:val="center"/>
                <w:hideMark/>
              </w:tcPr>
            </w:tcPrChange>
          </w:tcPr>
          <w:p w14:paraId="4CB36F7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83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AC85A1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2836" w:author="Autor">
              <w:tcPr>
                <w:tcW w:w="1989" w:type="dxa"/>
                <w:gridSpan w:val="2"/>
                <w:noWrap/>
                <w:vAlign w:val="center"/>
                <w:hideMark/>
              </w:tcPr>
            </w:tcPrChange>
          </w:tcPr>
          <w:p w14:paraId="1335C642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3F1F8A13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83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838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83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DCD743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20.12</w:t>
            </w:r>
          </w:p>
        </w:tc>
        <w:tc>
          <w:tcPr>
            <w:tcW w:w="4107" w:type="dxa"/>
            <w:gridSpan w:val="3"/>
            <w:vAlign w:val="center"/>
            <w:hideMark/>
            <w:tcPrChange w:id="2840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DEFBFF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jednoznačnú identifikáciu zamestnanca a vykonávané pozície (odkaz na položku rozpočtu, z ktorej sú osobné náklady hradené); časové vymedzenie (mesiac a rok, v ktorom bola činnosť realizovaná)?</w:t>
            </w:r>
          </w:p>
        </w:tc>
        <w:tc>
          <w:tcPr>
            <w:tcW w:w="571" w:type="dxa"/>
            <w:vAlign w:val="center"/>
            <w:hideMark/>
            <w:tcPrChange w:id="284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1A42EB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842" w:author="Autor">
              <w:tcPr>
                <w:tcW w:w="567" w:type="dxa"/>
                <w:vAlign w:val="center"/>
                <w:hideMark/>
              </w:tcPr>
            </w:tcPrChange>
          </w:tcPr>
          <w:p w14:paraId="22A1D17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843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4EE978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2844" w:author="Autor">
              <w:tcPr>
                <w:tcW w:w="1989" w:type="dxa"/>
                <w:gridSpan w:val="2"/>
                <w:noWrap/>
                <w:vAlign w:val="center"/>
                <w:hideMark/>
              </w:tcPr>
            </w:tcPrChange>
          </w:tcPr>
          <w:p w14:paraId="4037FE32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480C504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84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846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847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800C07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20.13</w:t>
            </w:r>
          </w:p>
        </w:tc>
        <w:tc>
          <w:tcPr>
            <w:tcW w:w="4107" w:type="dxa"/>
            <w:gridSpan w:val="3"/>
            <w:vAlign w:val="center"/>
            <w:hideMark/>
            <w:tcPrChange w:id="2848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FE351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časový rozsah prác podľa zmluvy a popis činností, ktoré sú vykonávané v rámci projektu v jednotlivých dňoch?</w:t>
            </w:r>
          </w:p>
        </w:tc>
        <w:tc>
          <w:tcPr>
            <w:tcW w:w="571" w:type="dxa"/>
            <w:vAlign w:val="center"/>
            <w:hideMark/>
            <w:tcPrChange w:id="284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EC3C3B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850" w:author="Autor">
              <w:tcPr>
                <w:tcW w:w="567" w:type="dxa"/>
                <w:vAlign w:val="center"/>
                <w:hideMark/>
              </w:tcPr>
            </w:tcPrChange>
          </w:tcPr>
          <w:p w14:paraId="5736EC5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85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11672D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2852" w:author="Autor">
              <w:tcPr>
                <w:tcW w:w="1989" w:type="dxa"/>
                <w:gridSpan w:val="2"/>
                <w:noWrap/>
                <w:vAlign w:val="center"/>
                <w:hideMark/>
              </w:tcPr>
            </w:tcPrChange>
          </w:tcPr>
          <w:p w14:paraId="053F9D43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1547EB9E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85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854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85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B1314B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20.14</w:t>
            </w:r>
          </w:p>
        </w:tc>
        <w:tc>
          <w:tcPr>
            <w:tcW w:w="4107" w:type="dxa"/>
            <w:gridSpan w:val="3"/>
            <w:vAlign w:val="center"/>
            <w:hideMark/>
            <w:tcPrChange w:id="285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60E06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identifikáciu projektov, na ktorých sa konkrétna osoba podieľala a identifikáciu inej činnosti mimo EŠIF?</w:t>
            </w:r>
          </w:p>
        </w:tc>
        <w:tc>
          <w:tcPr>
            <w:tcW w:w="571" w:type="dxa"/>
            <w:vAlign w:val="center"/>
            <w:hideMark/>
            <w:tcPrChange w:id="285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325A0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858" w:author="Autor">
              <w:tcPr>
                <w:tcW w:w="567" w:type="dxa"/>
                <w:vAlign w:val="center"/>
                <w:hideMark/>
              </w:tcPr>
            </w:tcPrChange>
          </w:tcPr>
          <w:p w14:paraId="258D59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859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AAB9AE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2860" w:author="Autor">
              <w:tcPr>
                <w:tcW w:w="1989" w:type="dxa"/>
                <w:gridSpan w:val="2"/>
                <w:noWrap/>
                <w:vAlign w:val="center"/>
                <w:hideMark/>
              </w:tcPr>
            </w:tcPrChange>
          </w:tcPr>
          <w:p w14:paraId="6461C177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14370EE5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86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862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863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326C9C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20.15</w:t>
            </w:r>
          </w:p>
        </w:tc>
        <w:tc>
          <w:tcPr>
            <w:tcW w:w="4107" w:type="dxa"/>
            <w:gridSpan w:val="3"/>
            <w:vAlign w:val="center"/>
            <w:hideMark/>
            <w:tcPrChange w:id="286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21734F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údaje o type úväzku v rámci projektu, prípadne o zapojení do ďalších projektov a ďalších činností pre prijímateľa?</w:t>
            </w:r>
          </w:p>
        </w:tc>
        <w:tc>
          <w:tcPr>
            <w:tcW w:w="571" w:type="dxa"/>
            <w:vAlign w:val="center"/>
            <w:hideMark/>
            <w:tcPrChange w:id="286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F582D5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866" w:author="Autor">
              <w:tcPr>
                <w:tcW w:w="567" w:type="dxa"/>
                <w:vAlign w:val="center"/>
                <w:hideMark/>
              </w:tcPr>
            </w:tcPrChange>
          </w:tcPr>
          <w:p w14:paraId="04CF6C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86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48B6B9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2868" w:author="Autor">
              <w:tcPr>
                <w:tcW w:w="1989" w:type="dxa"/>
                <w:gridSpan w:val="2"/>
                <w:noWrap/>
                <w:vAlign w:val="center"/>
                <w:hideMark/>
              </w:tcPr>
            </w:tcPrChange>
          </w:tcPr>
          <w:p w14:paraId="13AAA2DF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6B3C81DF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86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870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87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F431E6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20.16</w:t>
            </w:r>
          </w:p>
        </w:tc>
        <w:tc>
          <w:tcPr>
            <w:tcW w:w="4107" w:type="dxa"/>
            <w:gridSpan w:val="3"/>
            <w:vAlign w:val="center"/>
            <w:hideMark/>
            <w:tcPrChange w:id="287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CF29D5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prehľad odpracovaných hodín v rámci jednotlivých dní v členení podľa jednotlivých projektov a ďalších činností mimo EŠIF vrátane zaznačenia všetkých prekážok v práci?</w:t>
            </w:r>
          </w:p>
        </w:tc>
        <w:tc>
          <w:tcPr>
            <w:tcW w:w="571" w:type="dxa"/>
            <w:vAlign w:val="center"/>
            <w:hideMark/>
            <w:tcPrChange w:id="287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28A6AA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874" w:author="Autor">
              <w:tcPr>
                <w:tcW w:w="567" w:type="dxa"/>
                <w:vAlign w:val="center"/>
                <w:hideMark/>
              </w:tcPr>
            </w:tcPrChange>
          </w:tcPr>
          <w:p w14:paraId="032B03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87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424D1A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2876" w:author="Autor">
              <w:tcPr>
                <w:tcW w:w="1989" w:type="dxa"/>
                <w:gridSpan w:val="2"/>
                <w:noWrap/>
                <w:vAlign w:val="center"/>
                <w:hideMark/>
              </w:tcPr>
            </w:tcPrChange>
          </w:tcPr>
          <w:p w14:paraId="338AB488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92DF358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B4F384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21 - Štátna pomoc a pomoc de minimis</w:t>
            </w:r>
          </w:p>
        </w:tc>
      </w:tr>
      <w:tr w:rsidR="00582722" w:rsidRPr="00F426CF" w14:paraId="1C361B1B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2DD801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87B56B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F47933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7E7EB3E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73874D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BE6B18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15E3C85C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87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020"/>
          <w:trPrChange w:id="2878" w:author="Autor">
            <w:trPr>
              <w:gridAfter w:val="1"/>
              <w:wAfter w:w="8" w:type="dxa"/>
              <w:trHeight w:val="1020"/>
            </w:trPr>
          </w:trPrChange>
        </w:trPr>
        <w:tc>
          <w:tcPr>
            <w:tcW w:w="1002" w:type="dxa"/>
            <w:vAlign w:val="center"/>
            <w:hideMark/>
            <w:tcPrChange w:id="287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2BAAD1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21.1</w:t>
            </w:r>
          </w:p>
        </w:tc>
        <w:tc>
          <w:tcPr>
            <w:tcW w:w="4107" w:type="dxa"/>
            <w:gridSpan w:val="3"/>
            <w:vAlign w:val="center"/>
            <w:hideMark/>
            <w:tcPrChange w:id="2880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E8EC3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stanovené schémou štátnej pomoci, schémou pomoci de minimis, resp. ak nebola vypracovaná príslušná schéma, pravidlá služieb vo verejnom záujme v zmysle čl. 106 ods. 2 zmluvy o fungovaní EÚ alebo v predpisoch spoločenstva vzťahujúcich sa k právu hospodárskej súťaže, definovaných vo výzve/vyzvaní?</w:t>
            </w:r>
          </w:p>
        </w:tc>
        <w:tc>
          <w:tcPr>
            <w:tcW w:w="571" w:type="dxa"/>
            <w:vAlign w:val="center"/>
            <w:hideMark/>
            <w:tcPrChange w:id="288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5DD2A4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882" w:author="Autor">
              <w:tcPr>
                <w:tcW w:w="567" w:type="dxa"/>
                <w:vAlign w:val="center"/>
                <w:hideMark/>
              </w:tcPr>
            </w:tcPrChange>
          </w:tcPr>
          <w:p w14:paraId="00AACE5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883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3BB9BF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884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F5AB52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2ABF233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88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530"/>
          <w:trPrChange w:id="2886" w:author="Autor">
            <w:trPr>
              <w:gridAfter w:val="1"/>
              <w:wAfter w:w="8" w:type="dxa"/>
              <w:trHeight w:val="1530"/>
            </w:trPr>
          </w:trPrChange>
        </w:trPr>
        <w:tc>
          <w:tcPr>
            <w:tcW w:w="1002" w:type="dxa"/>
            <w:vAlign w:val="center"/>
            <w:hideMark/>
            <w:tcPrChange w:id="2887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E8A3BE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21.2</w:t>
            </w:r>
          </w:p>
        </w:tc>
        <w:tc>
          <w:tcPr>
            <w:tcW w:w="4107" w:type="dxa"/>
            <w:gridSpan w:val="3"/>
            <w:vAlign w:val="center"/>
            <w:hideMark/>
            <w:tcPrChange w:id="2888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828D5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stanovené schémou štátnej pomoci, schémou pomoci de minimis, resp. ak nebola vypracovaná príslušná schéma, pravidlá služieb vo verejnom záujme v zmysle čl. 106 ods. 2 zmluvy o fungovaní EÚ alebo v predpisoch spoločenstva vzťahujúcich sa k právu hospodárskej súťaže počas realizácie projektu, v prípade, ak neboli príslušné pravidlá stanovené vo výzve/vyzvaní (minimálne v rozsahu testu štátnej pomoci, ktorý je povinne vykonávaný v rámci výzvy)?</w:t>
            </w:r>
          </w:p>
        </w:tc>
        <w:tc>
          <w:tcPr>
            <w:tcW w:w="571" w:type="dxa"/>
            <w:vAlign w:val="center"/>
            <w:hideMark/>
            <w:tcPrChange w:id="288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1944FE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890" w:author="Autor">
              <w:tcPr>
                <w:tcW w:w="567" w:type="dxa"/>
                <w:vAlign w:val="center"/>
                <w:hideMark/>
              </w:tcPr>
            </w:tcPrChange>
          </w:tcPr>
          <w:p w14:paraId="41C9D2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89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6973EC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892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34F423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B206E6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9776D8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22 - Vecná, časová a územná oprávnenosť výdavkov</w:t>
            </w:r>
          </w:p>
        </w:tc>
      </w:tr>
      <w:tr w:rsidR="00582722" w:rsidRPr="00F426CF" w14:paraId="5DEAA797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9BF6F2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017536E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9E861E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300A49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AB6641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22A5AC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582722" w:rsidRPr="00F426CF" w14:paraId="515E7B14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0E2C3762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515550D0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výdavkov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510A2DD4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E8CF7EF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1103E1A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772B40B6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D09EDD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89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894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89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0A49CF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</w:t>
            </w:r>
          </w:p>
        </w:tc>
        <w:tc>
          <w:tcPr>
            <w:tcW w:w="4107" w:type="dxa"/>
            <w:gridSpan w:val="3"/>
            <w:vAlign w:val="center"/>
            <w:hideMark/>
            <w:tcPrChange w:id="289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362561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1" w:type="dxa"/>
            <w:vAlign w:val="center"/>
            <w:hideMark/>
            <w:tcPrChange w:id="289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31B56A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898" w:author="Autor">
              <w:tcPr>
                <w:tcW w:w="567" w:type="dxa"/>
                <w:vAlign w:val="center"/>
                <w:hideMark/>
              </w:tcPr>
            </w:tcPrChange>
          </w:tcPr>
          <w:p w14:paraId="5AD9147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899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4F42A5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900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60871F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27BA35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90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902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903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0F5753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22.1.2</w:t>
            </w:r>
          </w:p>
        </w:tc>
        <w:tc>
          <w:tcPr>
            <w:tcW w:w="4107" w:type="dxa"/>
            <w:gridSpan w:val="3"/>
            <w:vAlign w:val="center"/>
            <w:hideMark/>
            <w:tcPrChange w:id="290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39FB1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  <w:tcPrChange w:id="290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0639D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906" w:author="Autor">
              <w:tcPr>
                <w:tcW w:w="567" w:type="dxa"/>
                <w:vAlign w:val="center"/>
                <w:hideMark/>
              </w:tcPr>
            </w:tcPrChange>
          </w:tcPr>
          <w:p w14:paraId="08A845D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90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A8D0B1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908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FEEAD5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7DAD32B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90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910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91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C35185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22.1.3</w:t>
            </w:r>
          </w:p>
        </w:tc>
        <w:tc>
          <w:tcPr>
            <w:tcW w:w="4107" w:type="dxa"/>
            <w:gridSpan w:val="3"/>
            <w:vAlign w:val="center"/>
            <w:hideMark/>
            <w:tcPrChange w:id="291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BF2B69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  <w:tcPrChange w:id="291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95481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914" w:author="Autor">
              <w:tcPr>
                <w:tcW w:w="567" w:type="dxa"/>
                <w:vAlign w:val="center"/>
                <w:hideMark/>
              </w:tcPr>
            </w:tcPrChange>
          </w:tcPr>
          <w:p w14:paraId="39E785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91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01F189A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91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A3AABB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0C85BB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91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2918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hideMark/>
            <w:tcPrChange w:id="291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0E3E5E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22.1.4</w:t>
            </w:r>
          </w:p>
        </w:tc>
        <w:tc>
          <w:tcPr>
            <w:tcW w:w="4107" w:type="dxa"/>
            <w:gridSpan w:val="3"/>
            <w:vAlign w:val="center"/>
            <w:hideMark/>
            <w:tcPrChange w:id="2920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11F68045" w14:textId="36B3502F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 súlade s pravidlami a podmienkami stanovenými v</w:t>
            </w:r>
            <w:del w:id="2921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zmluve</w:delText>
              </w:r>
            </w:del>
            <w:ins w:id="2922" w:author="Autor">
              <w:r>
                <w:rPr>
                  <w:color w:val="000000"/>
                  <w:sz w:val="20"/>
                  <w:szCs w:val="20"/>
                </w:rPr>
                <w:t> </w:t>
              </w:r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e</w:t>
              </w:r>
              <w:r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  <w:tcPrChange w:id="292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8A38BE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924" w:author="Autor">
              <w:tcPr>
                <w:tcW w:w="567" w:type="dxa"/>
                <w:vAlign w:val="center"/>
                <w:hideMark/>
              </w:tcPr>
            </w:tcPrChange>
          </w:tcPr>
          <w:p w14:paraId="753A85D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92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612D65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92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58A2C0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3A0E82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92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2928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hideMark/>
            <w:tcPrChange w:id="292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17269E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22.1.5</w:t>
            </w:r>
          </w:p>
        </w:tc>
        <w:tc>
          <w:tcPr>
            <w:tcW w:w="4107" w:type="dxa"/>
            <w:gridSpan w:val="3"/>
            <w:vAlign w:val="center"/>
            <w:hideMark/>
            <w:tcPrChange w:id="2930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D5552C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1" w:type="dxa"/>
            <w:vAlign w:val="center"/>
            <w:hideMark/>
            <w:tcPrChange w:id="293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D566FC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932" w:author="Autor">
              <w:tcPr>
                <w:tcW w:w="567" w:type="dxa"/>
                <w:vAlign w:val="center"/>
                <w:hideMark/>
              </w:tcPr>
            </w:tcPrChange>
          </w:tcPr>
          <w:p w14:paraId="080B993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933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000832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934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EB367C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6ED24B0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93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936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937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EF6F61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22.1.6</w:t>
            </w:r>
          </w:p>
        </w:tc>
        <w:tc>
          <w:tcPr>
            <w:tcW w:w="4107" w:type="dxa"/>
            <w:gridSpan w:val="3"/>
            <w:vAlign w:val="center"/>
            <w:hideMark/>
            <w:tcPrChange w:id="2938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34C773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neprečerpanie príslušnej časti rozpočtu projektu (napr. jednotková sadzba, počet jednotiek, výdavky spolu pre danú položku rozpočtu)?</w:t>
            </w:r>
          </w:p>
        </w:tc>
        <w:tc>
          <w:tcPr>
            <w:tcW w:w="571" w:type="dxa"/>
            <w:vAlign w:val="center"/>
            <w:hideMark/>
            <w:tcPrChange w:id="293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785B01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940" w:author="Autor">
              <w:tcPr>
                <w:tcW w:w="567" w:type="dxa"/>
                <w:vAlign w:val="center"/>
                <w:hideMark/>
              </w:tcPr>
            </w:tcPrChange>
          </w:tcPr>
          <w:p w14:paraId="2EC0ACD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94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0B4333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942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C1E714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3045499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94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944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94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2A530A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22.1.7</w:t>
            </w:r>
          </w:p>
        </w:tc>
        <w:tc>
          <w:tcPr>
            <w:tcW w:w="4107" w:type="dxa"/>
            <w:gridSpan w:val="3"/>
            <w:vAlign w:val="center"/>
            <w:hideMark/>
            <w:tcPrChange w:id="294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6476F46" w14:textId="1817DED0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preukázané neprekročenie celkovej sumy za príslušnú skupinu výdavkov a celkovej sumy NFP v zmysle </w:t>
            </w:r>
            <w:del w:id="2947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2948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y</w:t>
              </w:r>
              <w:r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  <w:tcPrChange w:id="294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D84A1A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950" w:author="Autor">
              <w:tcPr>
                <w:tcW w:w="567" w:type="dxa"/>
                <w:vAlign w:val="center"/>
                <w:hideMark/>
              </w:tcPr>
            </w:tcPrChange>
          </w:tcPr>
          <w:p w14:paraId="043A599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95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D8C9C9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952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6616FA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EFA3D1E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95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954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95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82E34A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22.1.8</w:t>
            </w:r>
          </w:p>
        </w:tc>
        <w:tc>
          <w:tcPr>
            <w:tcW w:w="4107" w:type="dxa"/>
            <w:gridSpan w:val="3"/>
            <w:vAlign w:val="center"/>
            <w:hideMark/>
            <w:tcPrChange w:id="295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FA6673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 ? </w:t>
            </w:r>
          </w:p>
        </w:tc>
        <w:tc>
          <w:tcPr>
            <w:tcW w:w="571" w:type="dxa"/>
            <w:vAlign w:val="center"/>
            <w:hideMark/>
            <w:tcPrChange w:id="295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DD2D8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958" w:author="Autor">
              <w:tcPr>
                <w:tcW w:w="567" w:type="dxa"/>
                <w:vAlign w:val="center"/>
                <w:hideMark/>
              </w:tcPr>
            </w:tcPrChange>
          </w:tcPr>
          <w:p w14:paraId="0CD84F5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959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6169922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960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A17D2A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95AC6DA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96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962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963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10794E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22.1.9</w:t>
            </w:r>
          </w:p>
        </w:tc>
        <w:tc>
          <w:tcPr>
            <w:tcW w:w="4107" w:type="dxa"/>
            <w:gridSpan w:val="3"/>
            <w:vAlign w:val="center"/>
            <w:hideMark/>
            <w:tcPrChange w:id="296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AE8E0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počas realizácie, resp. vrátane obdobia udržateľnosti projektu vytvorené zdaniteľné príjmy generované z majetku financovaného prostredníctvom NFP, ktoré majú vplyv na výdavky týkajúce sa uplatnenej DPH (t. j. posúdenie uplatnenia odpočtu DPH)?</w:t>
            </w:r>
          </w:p>
        </w:tc>
        <w:tc>
          <w:tcPr>
            <w:tcW w:w="571" w:type="dxa"/>
            <w:vAlign w:val="center"/>
            <w:hideMark/>
            <w:tcPrChange w:id="296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2F1B72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966" w:author="Autor">
              <w:tcPr>
                <w:tcW w:w="567" w:type="dxa"/>
                <w:vAlign w:val="center"/>
                <w:hideMark/>
              </w:tcPr>
            </w:tcPrChange>
          </w:tcPr>
          <w:p w14:paraId="0E0C0A3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96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EF1B3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968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97C872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FE0E7BD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96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970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97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A8B7C8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22.1.10</w:t>
            </w:r>
          </w:p>
        </w:tc>
        <w:tc>
          <w:tcPr>
            <w:tcW w:w="4107" w:type="dxa"/>
            <w:gridSpan w:val="3"/>
            <w:vAlign w:val="center"/>
            <w:hideMark/>
            <w:tcPrChange w:id="297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43601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71" w:type="dxa"/>
            <w:vAlign w:val="center"/>
            <w:hideMark/>
            <w:tcPrChange w:id="297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6E50C0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974" w:author="Autor">
              <w:tcPr>
                <w:tcW w:w="567" w:type="dxa"/>
                <w:vAlign w:val="center"/>
                <w:hideMark/>
              </w:tcPr>
            </w:tcPrChange>
          </w:tcPr>
          <w:p w14:paraId="5C0C4C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97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EE0AFE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97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CC9417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CEE9B1E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97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2978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97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2272D6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22.1.11</w:t>
            </w:r>
          </w:p>
        </w:tc>
        <w:tc>
          <w:tcPr>
            <w:tcW w:w="4107" w:type="dxa"/>
            <w:gridSpan w:val="3"/>
            <w:vAlign w:val="center"/>
            <w:hideMark/>
            <w:tcPrChange w:id="2980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404B57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skontrolované neprekrývanie sa nárokovaných finančných prostriedkov/deklarovaných výdavkov v rámci predloženej ŽoP, ako aj s inými ŽoP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predloženými v rámci daného projektu, resp. s inými  projektmi daného prijímateľa?</w:t>
            </w:r>
          </w:p>
        </w:tc>
        <w:tc>
          <w:tcPr>
            <w:tcW w:w="571" w:type="dxa"/>
            <w:vAlign w:val="center"/>
            <w:hideMark/>
            <w:tcPrChange w:id="298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3B328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  <w:tcPrChange w:id="2982" w:author="Autor">
              <w:tcPr>
                <w:tcW w:w="567" w:type="dxa"/>
                <w:vAlign w:val="center"/>
                <w:hideMark/>
              </w:tcPr>
            </w:tcPrChange>
          </w:tcPr>
          <w:p w14:paraId="2B2176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983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DBB60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984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8602EC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:rsidRPr="00F426CF" w14:paraId="509ECAA6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68C1DB83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22.2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700F161D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výdavkov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0DD05B76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D517A56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09CEFF20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651E25D8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4334B768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98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986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987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6D133D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22.2.1</w:t>
            </w:r>
          </w:p>
        </w:tc>
        <w:tc>
          <w:tcPr>
            <w:tcW w:w="4107" w:type="dxa"/>
            <w:gridSpan w:val="3"/>
            <w:vAlign w:val="center"/>
            <w:hideMark/>
            <w:tcPrChange w:id="2988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2BDE03F" w14:textId="66CB8CD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 deklarované výdavky oprávnené vzhľadom na časovú oprávnenosť uvedenú v zmysle </w:t>
            </w:r>
            <w:del w:id="2989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2990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y</w:t>
              </w:r>
              <w:r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  <w:tcPrChange w:id="299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950AC8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992" w:author="Autor">
              <w:tcPr>
                <w:tcW w:w="567" w:type="dxa"/>
                <w:vAlign w:val="center"/>
                <w:hideMark/>
              </w:tcPr>
            </w:tcPrChange>
          </w:tcPr>
          <w:p w14:paraId="06F7702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993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D95D84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994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897661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2722" w:rsidRPr="00F426CF" w14:paraId="603D4DD9" w14:textId="77777777" w:rsidTr="00582722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86CE0F4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63FED81D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2B5CAD1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53329E8C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7F94CE8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12083747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18AADCF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99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996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997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AE05A5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22.3.1</w:t>
            </w:r>
          </w:p>
        </w:tc>
        <w:tc>
          <w:tcPr>
            <w:tcW w:w="4107" w:type="dxa"/>
            <w:gridSpan w:val="3"/>
            <w:vAlign w:val="center"/>
            <w:hideMark/>
            <w:tcPrChange w:id="2998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BF7AE7F" w14:textId="29E694DB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Vznikli nárokované finančné prostriedky/deklarované výdavky v ŽoP na oprávnenom území v súlade so </w:t>
            </w:r>
            <w:del w:id="2999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zmluvou</w:delText>
              </w:r>
            </w:del>
            <w:ins w:id="3000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ou</w:t>
              </w:r>
              <w:r>
                <w:rPr>
                  <w:color w:val="000000"/>
                  <w:sz w:val="20"/>
                  <w:szCs w:val="20"/>
                </w:rPr>
                <w:t xml:space="preserve"> o NFP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  <w:tcPrChange w:id="300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7EE42F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002" w:author="Autor">
              <w:tcPr>
                <w:tcW w:w="567" w:type="dxa"/>
                <w:vAlign w:val="center"/>
                <w:hideMark/>
              </w:tcPr>
            </w:tcPrChange>
          </w:tcPr>
          <w:p w14:paraId="3A8C99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003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EE33F4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004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EFF41C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335D9B3A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03A9B1F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23 - Finančný prenájom a operatívny nájom</w:t>
            </w:r>
          </w:p>
        </w:tc>
      </w:tr>
      <w:tr w:rsidR="00582722" w:rsidRPr="00F426CF" w14:paraId="23AB54B3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918C4E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47B587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80BD86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97ACC6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6FF659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EE99FF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7F5119E3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00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3006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3007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EDD1BC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23.1</w:t>
            </w:r>
          </w:p>
        </w:tc>
        <w:tc>
          <w:tcPr>
            <w:tcW w:w="4107" w:type="dxa"/>
            <w:gridSpan w:val="3"/>
            <w:vAlign w:val="center"/>
            <w:hideMark/>
            <w:tcPrChange w:id="3008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380CA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splátkový kalendár?</w:t>
            </w:r>
          </w:p>
        </w:tc>
        <w:tc>
          <w:tcPr>
            <w:tcW w:w="571" w:type="dxa"/>
            <w:vAlign w:val="center"/>
            <w:hideMark/>
            <w:tcPrChange w:id="300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EEB95F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010" w:author="Autor">
              <w:tcPr>
                <w:tcW w:w="567" w:type="dxa"/>
                <w:vAlign w:val="center"/>
                <w:hideMark/>
              </w:tcPr>
            </w:tcPrChange>
          </w:tcPr>
          <w:p w14:paraId="2EE576D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01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40C892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012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FF61A0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669F1FB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01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3014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301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55B252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23.2</w:t>
            </w:r>
          </w:p>
        </w:tc>
        <w:tc>
          <w:tcPr>
            <w:tcW w:w="4107" w:type="dxa"/>
            <w:gridSpan w:val="3"/>
            <w:vAlign w:val="center"/>
            <w:hideMark/>
            <w:tcPrChange w:id="301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4AC530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pomernej časti finančného prenájmu, resp. operatívneho nájmu, ktorú si nárokuje ako oprávnenú?</w:t>
            </w:r>
          </w:p>
        </w:tc>
        <w:tc>
          <w:tcPr>
            <w:tcW w:w="571" w:type="dxa"/>
            <w:vAlign w:val="center"/>
            <w:hideMark/>
            <w:tcPrChange w:id="301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1F93C6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018" w:author="Autor">
              <w:tcPr>
                <w:tcW w:w="567" w:type="dxa"/>
                <w:vAlign w:val="center"/>
                <w:hideMark/>
              </w:tcPr>
            </w:tcPrChange>
          </w:tcPr>
          <w:p w14:paraId="218F431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019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00E878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020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18711CC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57170AA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02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3022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3023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975156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23.3</w:t>
            </w:r>
          </w:p>
        </w:tc>
        <w:tc>
          <w:tcPr>
            <w:tcW w:w="4107" w:type="dxa"/>
            <w:gridSpan w:val="3"/>
            <w:vAlign w:val="center"/>
            <w:hideMark/>
            <w:tcPrChange w:id="302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BC30DD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ďalšiu podpornú dokumentáciu (napr. knihu jázd, prezenčné listiny apod.)?</w:t>
            </w:r>
          </w:p>
        </w:tc>
        <w:tc>
          <w:tcPr>
            <w:tcW w:w="571" w:type="dxa"/>
            <w:vAlign w:val="center"/>
            <w:hideMark/>
            <w:tcPrChange w:id="302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4F71A3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026" w:author="Autor">
              <w:tcPr>
                <w:tcW w:w="567" w:type="dxa"/>
                <w:vAlign w:val="center"/>
                <w:hideMark/>
              </w:tcPr>
            </w:tcPrChange>
          </w:tcPr>
          <w:p w14:paraId="66B5AE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02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62FE2F3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028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C65B8D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F7D9013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02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3030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303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BFC120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23.4</w:t>
            </w:r>
          </w:p>
        </w:tc>
        <w:tc>
          <w:tcPr>
            <w:tcW w:w="4107" w:type="dxa"/>
            <w:gridSpan w:val="3"/>
            <w:vAlign w:val="center"/>
            <w:hideMark/>
            <w:tcPrChange w:id="303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304D9D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vykonaná kontrola hospodárnosti a efektívnosti pri finančnom prenájme, resp. operatívnom nájme?</w:t>
            </w:r>
          </w:p>
        </w:tc>
        <w:tc>
          <w:tcPr>
            <w:tcW w:w="571" w:type="dxa"/>
            <w:vAlign w:val="center"/>
            <w:hideMark/>
            <w:tcPrChange w:id="303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C9829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034" w:author="Autor">
              <w:tcPr>
                <w:tcW w:w="567" w:type="dxa"/>
                <w:vAlign w:val="center"/>
                <w:hideMark/>
              </w:tcPr>
            </w:tcPrChange>
          </w:tcPr>
          <w:p w14:paraId="648C4CB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03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5682BD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03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866169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E12C885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F0CEDFC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24 - Fyzická kontrola prebiehajúcich aktivít </w:t>
            </w:r>
          </w:p>
        </w:tc>
      </w:tr>
      <w:tr w:rsidR="00582722" w:rsidRPr="00F426CF" w14:paraId="3FB3FF4A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1A3665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499F126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0C4F4AE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EEB81B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0BDB2BE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2303D7E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516E1C95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03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3038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303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7557EB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24.1</w:t>
            </w:r>
          </w:p>
        </w:tc>
        <w:tc>
          <w:tcPr>
            <w:tcW w:w="4107" w:type="dxa"/>
            <w:gridSpan w:val="3"/>
            <w:vAlign w:val="center"/>
            <w:hideMark/>
            <w:tcPrChange w:id="3040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5EC1618" w14:textId="4E5539E2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Prebieha aktivita projektu v súlade s harmonogramom aktivít uvedených v </w:t>
            </w:r>
            <w:del w:id="3041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zmluve</w:delText>
              </w:r>
            </w:del>
            <w:ins w:id="3042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e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o </w:t>
            </w:r>
            <w:del w:id="3043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poskytnutí </w:delText>
              </w:r>
            </w:del>
            <w:r w:rsidRPr="00F426CF">
              <w:rPr>
                <w:color w:val="000000"/>
                <w:sz w:val="20"/>
                <w:szCs w:val="20"/>
              </w:rPr>
              <w:t>NFP?</w:t>
            </w:r>
          </w:p>
        </w:tc>
        <w:tc>
          <w:tcPr>
            <w:tcW w:w="571" w:type="dxa"/>
            <w:vAlign w:val="center"/>
            <w:hideMark/>
            <w:tcPrChange w:id="304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D184CE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045" w:author="Autor">
              <w:tcPr>
                <w:tcW w:w="567" w:type="dxa"/>
                <w:vAlign w:val="center"/>
                <w:hideMark/>
              </w:tcPr>
            </w:tcPrChange>
          </w:tcPr>
          <w:p w14:paraId="584AAD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04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3E29C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04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794C59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6802B0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04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3049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305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84B665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24.2</w:t>
            </w:r>
          </w:p>
        </w:tc>
        <w:tc>
          <w:tcPr>
            <w:tcW w:w="4107" w:type="dxa"/>
            <w:gridSpan w:val="3"/>
            <w:vAlign w:val="center"/>
            <w:hideMark/>
            <w:tcPrChange w:id="305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FA19B6D" w14:textId="5DD0A588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 prípade, ak sa na aktivite zúčastňuje cieľová skupina (frekventanti, účastníci projektu a pod.) je táto cieľová skupina oprávnená v zmysle </w:t>
            </w:r>
            <w:del w:id="3052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3053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y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o </w:t>
            </w:r>
            <w:del w:id="3054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poskytnutí </w:delText>
              </w:r>
            </w:del>
            <w:r w:rsidRPr="00F426CF">
              <w:rPr>
                <w:color w:val="000000"/>
                <w:sz w:val="20"/>
                <w:szCs w:val="20"/>
              </w:rPr>
              <w:t>NPF?</w:t>
            </w:r>
          </w:p>
        </w:tc>
        <w:tc>
          <w:tcPr>
            <w:tcW w:w="571" w:type="dxa"/>
            <w:vAlign w:val="center"/>
            <w:hideMark/>
            <w:tcPrChange w:id="305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5D4888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056" w:author="Autor">
              <w:tcPr>
                <w:tcW w:w="567" w:type="dxa"/>
                <w:vAlign w:val="center"/>
                <w:hideMark/>
              </w:tcPr>
            </w:tcPrChange>
          </w:tcPr>
          <w:p w14:paraId="45876EE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05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7B65A0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058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9A97F2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273B84B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05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3060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306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DFF6AE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24.3</w:t>
            </w:r>
          </w:p>
        </w:tc>
        <w:tc>
          <w:tcPr>
            <w:tcW w:w="4107" w:type="dxa"/>
            <w:gridSpan w:val="3"/>
            <w:vAlign w:val="center"/>
            <w:hideMark/>
            <w:tcPrChange w:id="306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AB61FED" w14:textId="340E6D3B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Prebieha aktivita na území oprávnenom v zmysle </w:t>
            </w:r>
            <w:del w:id="3063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3064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y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o </w:t>
            </w:r>
            <w:del w:id="3065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poskytnutí </w:delText>
              </w:r>
            </w:del>
            <w:r w:rsidRPr="00F426CF">
              <w:rPr>
                <w:color w:val="000000"/>
                <w:sz w:val="20"/>
                <w:szCs w:val="20"/>
              </w:rPr>
              <w:t>NFP?</w:t>
            </w:r>
          </w:p>
        </w:tc>
        <w:tc>
          <w:tcPr>
            <w:tcW w:w="571" w:type="dxa"/>
            <w:vAlign w:val="center"/>
            <w:hideMark/>
            <w:tcPrChange w:id="306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7F39D6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067" w:author="Autor">
              <w:tcPr>
                <w:tcW w:w="567" w:type="dxa"/>
                <w:vAlign w:val="center"/>
                <w:hideMark/>
              </w:tcPr>
            </w:tcPrChange>
          </w:tcPr>
          <w:p w14:paraId="47EACEF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068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611A8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069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3E7826C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AC6382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07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3071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3072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C71EA9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24.4</w:t>
            </w:r>
          </w:p>
        </w:tc>
        <w:tc>
          <w:tcPr>
            <w:tcW w:w="4107" w:type="dxa"/>
            <w:gridSpan w:val="3"/>
            <w:vAlign w:val="center"/>
            <w:hideMark/>
            <w:tcPrChange w:id="3073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941786C" w14:textId="00B54C01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Poskytol prijímateľ k nahliadnutiu výstupy z realizácie aktivít projektu v zmysle </w:t>
            </w:r>
            <w:del w:id="3074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3075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y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o </w:t>
            </w:r>
            <w:del w:id="307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poskytnutí </w:delText>
              </w:r>
            </w:del>
            <w:r w:rsidRPr="00F426CF">
              <w:rPr>
                <w:color w:val="000000"/>
                <w:sz w:val="20"/>
                <w:szCs w:val="20"/>
              </w:rPr>
              <w:t>NFP?</w:t>
            </w:r>
          </w:p>
        </w:tc>
        <w:tc>
          <w:tcPr>
            <w:tcW w:w="571" w:type="dxa"/>
            <w:vAlign w:val="center"/>
            <w:hideMark/>
            <w:tcPrChange w:id="307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FB5B1B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078" w:author="Autor">
              <w:tcPr>
                <w:tcW w:w="567" w:type="dxa"/>
                <w:vAlign w:val="center"/>
                <w:hideMark/>
              </w:tcPr>
            </w:tcPrChange>
          </w:tcPr>
          <w:p w14:paraId="286F4AD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079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097DF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080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D66C5F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4FB543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1640CE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25 - Nakladanie s majetkom nadobudnutým z NFP</w:t>
            </w:r>
          </w:p>
        </w:tc>
      </w:tr>
      <w:tr w:rsidR="00582722" w:rsidRPr="00F426CF" w14:paraId="0DE97E9F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AE99FC9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FA3B0B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5BE6BD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53CD6E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A0D18A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378D75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67745D5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08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3082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3083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1AB49B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25.1</w:t>
            </w:r>
          </w:p>
        </w:tc>
        <w:tc>
          <w:tcPr>
            <w:tcW w:w="4107" w:type="dxa"/>
            <w:gridSpan w:val="3"/>
            <w:vAlign w:val="center"/>
            <w:hideMark/>
            <w:tcPrChange w:id="308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3337D4E9" w14:textId="4631829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Došlo počas platnosti a účinnosti </w:t>
            </w:r>
            <w:del w:id="3085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3086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y </w:t>
              </w:r>
              <w:r>
                <w:rPr>
                  <w:color w:val="000000"/>
                  <w:sz w:val="20"/>
                  <w:szCs w:val="20"/>
                </w:rPr>
                <w:t>o NFP</w:t>
              </w:r>
            </w:ins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k prevedeniu majetku nadobudnutého z NFP na tretiu osobu,  k jeho zaťaženiu akýmkoľvek právom tretej osoby alebo jeho prenajatiu tretej osobe?</w:t>
            </w:r>
          </w:p>
        </w:tc>
        <w:tc>
          <w:tcPr>
            <w:tcW w:w="571" w:type="dxa"/>
            <w:vAlign w:val="center"/>
            <w:hideMark/>
            <w:tcPrChange w:id="308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FEFC9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088" w:author="Autor">
              <w:tcPr>
                <w:tcW w:w="567" w:type="dxa"/>
                <w:vAlign w:val="center"/>
                <w:hideMark/>
              </w:tcPr>
            </w:tcPrChange>
          </w:tcPr>
          <w:p w14:paraId="2D21AC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089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FDA5E3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090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775DD9B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E1696EF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09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3092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3093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08BEE74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25.2</w:t>
            </w:r>
          </w:p>
        </w:tc>
        <w:tc>
          <w:tcPr>
            <w:tcW w:w="4107" w:type="dxa"/>
            <w:gridSpan w:val="3"/>
            <w:vAlign w:val="center"/>
            <w:hideMark/>
            <w:tcPrChange w:id="309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1EBC568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 zo strany RO vopred udelený súhlas na  prevedenie majetku nadobudnutého z NFP na tretiu osobu,  na jeho  zaťaženie akýmkoľvek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právom tretej osoby alebo na jeho prenajatie tretej osobe?</w:t>
            </w:r>
          </w:p>
        </w:tc>
        <w:tc>
          <w:tcPr>
            <w:tcW w:w="571" w:type="dxa"/>
            <w:vAlign w:val="center"/>
            <w:hideMark/>
            <w:tcPrChange w:id="309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A5065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  <w:tcPrChange w:id="3096" w:author="Autor">
              <w:tcPr>
                <w:tcW w:w="567" w:type="dxa"/>
                <w:vAlign w:val="center"/>
                <w:hideMark/>
              </w:tcPr>
            </w:tcPrChange>
          </w:tcPr>
          <w:p w14:paraId="396298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097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16918A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098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87CFD8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F09A2AD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09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020"/>
          <w:trPrChange w:id="3100" w:author="Autor">
            <w:trPr>
              <w:gridAfter w:val="1"/>
              <w:wAfter w:w="8" w:type="dxa"/>
              <w:trHeight w:val="1020"/>
            </w:trPr>
          </w:trPrChange>
        </w:trPr>
        <w:tc>
          <w:tcPr>
            <w:tcW w:w="1002" w:type="dxa"/>
            <w:vAlign w:val="center"/>
            <w:hideMark/>
            <w:tcPrChange w:id="3101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3A90A7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25.3</w:t>
            </w:r>
          </w:p>
        </w:tc>
        <w:tc>
          <w:tcPr>
            <w:tcW w:w="4107" w:type="dxa"/>
            <w:gridSpan w:val="3"/>
            <w:vAlign w:val="center"/>
            <w:hideMark/>
            <w:tcPrChange w:id="3102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70367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Došlo prevedením majetku nadobudnutého z NFP na tretiu osobu, jeho zaťažením akýmkoľvek právom tretej osoby alebo jeho prenajatím k  porušeniu legislatívy v oblasti štátnej pomoci, poskytnutiu neoprávnenej výhody tretím subjektom a narušeniu hospodárskej súťaže (v zmysle článku č. 107 Zmluvy o fungovaní EÚ)?</w:t>
            </w:r>
          </w:p>
        </w:tc>
        <w:tc>
          <w:tcPr>
            <w:tcW w:w="571" w:type="dxa"/>
            <w:vAlign w:val="center"/>
            <w:hideMark/>
            <w:tcPrChange w:id="310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8A84A6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104" w:author="Autor">
              <w:tcPr>
                <w:tcW w:w="567" w:type="dxa"/>
                <w:vAlign w:val="center"/>
                <w:hideMark/>
              </w:tcPr>
            </w:tcPrChange>
          </w:tcPr>
          <w:p w14:paraId="3B3B953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105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7D7DDC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106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F641F1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E1B648D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10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3108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3109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FB2A13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25.4</w:t>
            </w:r>
          </w:p>
        </w:tc>
        <w:tc>
          <w:tcPr>
            <w:tcW w:w="4107" w:type="dxa"/>
            <w:gridSpan w:val="3"/>
            <w:vAlign w:val="center"/>
            <w:hideMark/>
            <w:tcPrChange w:id="3110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2DF70B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že Prijímateľ rozhodne dať majetok nadobudnutý z NFP do prevádzkovania tretiemu subjektu (napr. podľa § 269 ods. 2 zák. č. 513/1991 Zb. Obchodného zákonníka) postupoval prijímateľ pri výbere tohto subjektu v súlade so zákonom o verejnom obstarávaní?</w:t>
            </w:r>
          </w:p>
        </w:tc>
        <w:tc>
          <w:tcPr>
            <w:tcW w:w="571" w:type="dxa"/>
            <w:vAlign w:val="center"/>
            <w:hideMark/>
            <w:tcPrChange w:id="311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0F38C4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112" w:author="Autor">
              <w:tcPr>
                <w:tcW w:w="567" w:type="dxa"/>
                <w:vAlign w:val="center"/>
                <w:hideMark/>
              </w:tcPr>
            </w:tcPrChange>
          </w:tcPr>
          <w:p w14:paraId="4A5A107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113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C3632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114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462AAC2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DBDD77B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11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020"/>
          <w:trPrChange w:id="3116" w:author="Autor">
            <w:trPr>
              <w:gridAfter w:val="1"/>
              <w:wAfter w:w="8" w:type="dxa"/>
              <w:trHeight w:val="1020"/>
            </w:trPr>
          </w:trPrChange>
        </w:trPr>
        <w:tc>
          <w:tcPr>
            <w:tcW w:w="1002" w:type="dxa"/>
            <w:vAlign w:val="center"/>
            <w:hideMark/>
            <w:tcPrChange w:id="3117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BED764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25.5</w:t>
            </w:r>
          </w:p>
        </w:tc>
        <w:tc>
          <w:tcPr>
            <w:tcW w:w="4107" w:type="dxa"/>
            <w:gridSpan w:val="3"/>
            <w:vAlign w:val="center"/>
            <w:hideMark/>
            <w:tcPrChange w:id="3118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FDE46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že je tretí subjekt neziskovým subjektom zriadeným prijímateľom a prijímateľ pri výbere tohto subjektu nemusel postupovať v zmysle zákona o verejnom obstarávaní, preukázal prijímateľ dostatočne túto skutočnosť (napr. zriaďovacou listinou, návrhom zmluvy na prevádzkovanie majetku a inými)?</w:t>
            </w:r>
          </w:p>
        </w:tc>
        <w:tc>
          <w:tcPr>
            <w:tcW w:w="571" w:type="dxa"/>
            <w:vAlign w:val="center"/>
            <w:hideMark/>
            <w:tcPrChange w:id="311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D5684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120" w:author="Autor">
              <w:tcPr>
                <w:tcW w:w="567" w:type="dxa"/>
                <w:vAlign w:val="center"/>
                <w:hideMark/>
              </w:tcPr>
            </w:tcPrChange>
          </w:tcPr>
          <w:p w14:paraId="1B38F4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12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311E9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3122" w:author="Autor">
              <w:tcPr>
                <w:tcW w:w="1989" w:type="dxa"/>
                <w:gridSpan w:val="2"/>
                <w:noWrap/>
                <w:vAlign w:val="center"/>
                <w:hideMark/>
              </w:tcPr>
            </w:tcPrChange>
          </w:tcPr>
          <w:p w14:paraId="112A45A0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7A69883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12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3124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312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70040A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25.6</w:t>
            </w:r>
          </w:p>
        </w:tc>
        <w:tc>
          <w:tcPr>
            <w:tcW w:w="4107" w:type="dxa"/>
            <w:gridSpan w:val="3"/>
            <w:vAlign w:val="center"/>
            <w:hideMark/>
            <w:tcPrChange w:id="312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FBE397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majetok nadobudnutý z NFP v účtovnej evidencii prijímateľa a to do doby stanovenej v článku 71 všeobecného nariadenia?</w:t>
            </w:r>
          </w:p>
        </w:tc>
        <w:tc>
          <w:tcPr>
            <w:tcW w:w="571" w:type="dxa"/>
            <w:vAlign w:val="center"/>
            <w:hideMark/>
            <w:tcPrChange w:id="312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FB047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128" w:author="Autor">
              <w:tcPr>
                <w:tcW w:w="567" w:type="dxa"/>
                <w:vAlign w:val="center"/>
                <w:hideMark/>
              </w:tcPr>
            </w:tcPrChange>
          </w:tcPr>
          <w:p w14:paraId="68C42E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129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949468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3130" w:author="Autor">
              <w:tcPr>
                <w:tcW w:w="1989" w:type="dxa"/>
                <w:gridSpan w:val="2"/>
                <w:noWrap/>
                <w:vAlign w:val="center"/>
                <w:hideMark/>
              </w:tcPr>
            </w:tcPrChange>
          </w:tcPr>
          <w:p w14:paraId="1B22F891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C1B03B5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D35982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26 - Publicita projektu</w:t>
            </w:r>
          </w:p>
        </w:tc>
      </w:tr>
      <w:tr w:rsidR="00582722" w:rsidRPr="00F426CF" w14:paraId="4B5CAE32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36A140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78FA2F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C6AD33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6934B7E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67FB5C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C6CF76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1FACE26C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13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3132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3133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D93845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26.1</w:t>
            </w:r>
          </w:p>
        </w:tc>
        <w:tc>
          <w:tcPr>
            <w:tcW w:w="4107" w:type="dxa"/>
            <w:gridSpan w:val="3"/>
            <w:vAlign w:val="center"/>
            <w:hideMark/>
            <w:tcPrChange w:id="3134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F48BEB7" w14:textId="746B34CA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informovanie a komunikácia projektu v súlade so Zmluvou o </w:t>
            </w:r>
            <w:del w:id="3135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poskytnutí </w:delText>
              </w:r>
            </w:del>
            <w:r w:rsidRPr="00F426CF">
              <w:rPr>
                <w:color w:val="000000"/>
                <w:sz w:val="20"/>
                <w:szCs w:val="20"/>
              </w:rPr>
              <w:t>NFP?</w:t>
            </w:r>
          </w:p>
        </w:tc>
        <w:tc>
          <w:tcPr>
            <w:tcW w:w="571" w:type="dxa"/>
            <w:vAlign w:val="center"/>
            <w:hideMark/>
            <w:tcPrChange w:id="313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4C96CC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137" w:author="Autor">
              <w:tcPr>
                <w:tcW w:w="567" w:type="dxa"/>
                <w:vAlign w:val="center"/>
                <w:hideMark/>
              </w:tcPr>
            </w:tcPrChange>
          </w:tcPr>
          <w:p w14:paraId="3E5E5F7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138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5811D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139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565710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C417B8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14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3141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3142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676FF6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26.2</w:t>
            </w:r>
          </w:p>
        </w:tc>
        <w:tc>
          <w:tcPr>
            <w:tcW w:w="4107" w:type="dxa"/>
            <w:gridSpan w:val="3"/>
            <w:vAlign w:val="center"/>
            <w:hideMark/>
            <w:tcPrChange w:id="3143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E311F2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 Metodickým pokynom pre informovanie a komunikáciu Európskych štrukturálnych a investičných fondov?</w:t>
            </w:r>
          </w:p>
        </w:tc>
        <w:tc>
          <w:tcPr>
            <w:tcW w:w="571" w:type="dxa"/>
            <w:vAlign w:val="center"/>
            <w:hideMark/>
            <w:tcPrChange w:id="314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D8439D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145" w:author="Autor">
              <w:tcPr>
                <w:tcW w:w="567" w:type="dxa"/>
                <w:vAlign w:val="center"/>
                <w:hideMark/>
              </w:tcPr>
            </w:tcPrChange>
          </w:tcPr>
          <w:p w14:paraId="74ABA2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146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778422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147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32EFA3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35DDAD3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14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3149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315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72CAD5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26.3</w:t>
            </w:r>
          </w:p>
        </w:tc>
        <w:tc>
          <w:tcPr>
            <w:tcW w:w="4107" w:type="dxa"/>
            <w:gridSpan w:val="3"/>
            <w:vAlign w:val="center"/>
            <w:hideMark/>
            <w:tcPrChange w:id="315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8024DB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 usmerneniami RO?</w:t>
            </w:r>
          </w:p>
        </w:tc>
        <w:tc>
          <w:tcPr>
            <w:tcW w:w="571" w:type="dxa"/>
            <w:vAlign w:val="center"/>
            <w:hideMark/>
            <w:tcPrChange w:id="315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3B6BB23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153" w:author="Autor">
              <w:tcPr>
                <w:tcW w:w="567" w:type="dxa"/>
                <w:vAlign w:val="center"/>
                <w:hideMark/>
              </w:tcPr>
            </w:tcPrChange>
          </w:tcPr>
          <w:p w14:paraId="2DA151F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15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0D2EE2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15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7069A6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8D07469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2A0AB1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27 - Kontrola dokumentácie </w:t>
            </w:r>
            <w:r>
              <w:rPr>
                <w:b/>
                <w:bCs/>
                <w:color w:val="FFFFFF"/>
                <w:sz w:val="22"/>
                <w:szCs w:val="22"/>
              </w:rPr>
              <w:t>VO v rámci finančnej kontroly na mieste</w:t>
            </w:r>
            <w:r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26"/>
            </w:r>
          </w:p>
        </w:tc>
      </w:tr>
      <w:tr w:rsidR="00582722" w:rsidRPr="00F426CF" w14:paraId="1FA57C0D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00EBEE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60BF81AE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DDEEC8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C246AE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C260FC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B38732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46374C2C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15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3159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3160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A94C80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27.1</w:t>
            </w:r>
          </w:p>
        </w:tc>
        <w:tc>
          <w:tcPr>
            <w:tcW w:w="4107" w:type="dxa"/>
            <w:gridSpan w:val="3"/>
            <w:vAlign w:val="center"/>
            <w:hideMark/>
            <w:tcPrChange w:id="3161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28C99A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pravdivosť čestného vyhlásenia prijímateľa o súlade predloženej dokumentácie na administratívnej</w:t>
            </w:r>
            <w:r>
              <w:rPr>
                <w:color w:val="000000"/>
                <w:sz w:val="20"/>
                <w:szCs w:val="20"/>
              </w:rPr>
              <w:t xml:space="preserve"> finančnej</w:t>
            </w:r>
            <w:r w:rsidRPr="00F426CF">
              <w:rPr>
                <w:color w:val="000000"/>
                <w:sz w:val="20"/>
                <w:szCs w:val="20"/>
              </w:rPr>
              <w:t xml:space="preserve"> kontrole VO s originálom dokumentácie, ktorú archivuje prijímateľ?</w:t>
            </w:r>
          </w:p>
        </w:tc>
        <w:tc>
          <w:tcPr>
            <w:tcW w:w="571" w:type="dxa"/>
            <w:vAlign w:val="center"/>
            <w:hideMark/>
            <w:tcPrChange w:id="316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93B7C1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163" w:author="Autor">
              <w:tcPr>
                <w:tcW w:w="567" w:type="dxa"/>
                <w:vAlign w:val="center"/>
                <w:hideMark/>
              </w:tcPr>
            </w:tcPrChange>
          </w:tcPr>
          <w:p w14:paraId="5A14B99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164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68211FB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165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9CA6FF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E6F3988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16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3167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3168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5272193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27.2</w:t>
            </w:r>
          </w:p>
        </w:tc>
        <w:tc>
          <w:tcPr>
            <w:tcW w:w="4107" w:type="dxa"/>
            <w:gridSpan w:val="3"/>
            <w:vAlign w:val="center"/>
            <w:hideMark/>
            <w:tcPrChange w:id="3169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7E3E15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overená dokumentácia VO, ktorá nebola súčasťou predloženej dokumentácie na administratívnej </w:t>
            </w:r>
            <w:r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 xml:space="preserve">kontrole VO, ak to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RO umožňuje (napr. technickej dokumentácie)?</w:t>
            </w:r>
          </w:p>
        </w:tc>
        <w:tc>
          <w:tcPr>
            <w:tcW w:w="571" w:type="dxa"/>
            <w:vAlign w:val="center"/>
            <w:hideMark/>
            <w:tcPrChange w:id="317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ED20D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  <w:tcPrChange w:id="3171" w:author="Autor">
              <w:tcPr>
                <w:tcW w:w="567" w:type="dxa"/>
                <w:vAlign w:val="center"/>
                <w:hideMark/>
              </w:tcPr>
            </w:tcPrChange>
          </w:tcPr>
          <w:p w14:paraId="4B6CF79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17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E643CE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17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681D90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5D02EB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17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020"/>
          <w:trPrChange w:id="3175" w:author="Autor">
            <w:trPr>
              <w:gridAfter w:val="1"/>
              <w:wAfter w:w="8" w:type="dxa"/>
              <w:trHeight w:val="1020"/>
            </w:trPr>
          </w:trPrChange>
        </w:trPr>
        <w:tc>
          <w:tcPr>
            <w:tcW w:w="1002" w:type="dxa"/>
            <w:vAlign w:val="center"/>
            <w:hideMark/>
            <w:tcPrChange w:id="317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1BFEF06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27.3</w:t>
            </w:r>
          </w:p>
        </w:tc>
        <w:tc>
          <w:tcPr>
            <w:tcW w:w="4107" w:type="dxa"/>
            <w:gridSpan w:val="3"/>
            <w:vAlign w:val="center"/>
            <w:hideMark/>
            <w:tcPrChange w:id="317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1E59324D" w14:textId="5123B270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dokumentácia, ktorá vyplýva z osobitých podmienok plnenia zmluvy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určených prijímateľom v oznámení  vyhlásení  VO a ktoré neboli predmetom administratívnej </w:t>
            </w:r>
            <w:r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>kontroly VO (napr. plnenie osobitých podmienok zmluvy týkajúcich sa subdodávateľov, plnenie osobitých podmienok plnenia zmluvy týkajúcich sa sociálnych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environmentálnych hľadísk?</w:t>
            </w:r>
          </w:p>
        </w:tc>
        <w:tc>
          <w:tcPr>
            <w:tcW w:w="571" w:type="dxa"/>
            <w:vAlign w:val="center"/>
            <w:hideMark/>
            <w:tcPrChange w:id="317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EEB851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179" w:author="Autor">
              <w:tcPr>
                <w:tcW w:w="567" w:type="dxa"/>
                <w:vAlign w:val="center"/>
                <w:hideMark/>
              </w:tcPr>
            </w:tcPrChange>
          </w:tcPr>
          <w:p w14:paraId="0C5EC53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180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AC179D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181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5B6D292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BB5CFA3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E9CAD6C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28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Cieľová skupina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s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ňou súvisiace dáta</w:t>
            </w:r>
          </w:p>
        </w:tc>
      </w:tr>
      <w:tr w:rsidR="00582722" w:rsidRPr="00F426CF" w14:paraId="140F81E3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8EBA464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30E53B0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7AD6C1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0318907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069E99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A33E61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2873B69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18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3183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3184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31F6A06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28.1</w:t>
            </w:r>
          </w:p>
        </w:tc>
        <w:tc>
          <w:tcPr>
            <w:tcW w:w="4107" w:type="dxa"/>
            <w:gridSpan w:val="3"/>
            <w:vAlign w:val="center"/>
            <w:hideMark/>
            <w:tcPrChange w:id="3185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5D747F6F" w14:textId="3FCE8F7C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cieľová skupina vrátane všetkých jej jednotlivcov oprávnená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del w:id="3186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3187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y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o</w:t>
            </w:r>
            <w:r>
              <w:rPr>
                <w:color w:val="000000"/>
                <w:sz w:val="20"/>
                <w:szCs w:val="20"/>
              </w:rPr>
              <w:t> </w:t>
            </w:r>
            <w:del w:id="3188" w:author="Autor">
              <w:r w:rsidR="00F426CF" w:rsidRPr="00F426CF">
                <w:rPr>
                  <w:color w:val="000000"/>
                  <w:sz w:val="20"/>
                  <w:szCs w:val="20"/>
                </w:rPr>
                <w:delText>poskytnutí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 NPF?</w:t>
            </w:r>
          </w:p>
        </w:tc>
        <w:tc>
          <w:tcPr>
            <w:tcW w:w="571" w:type="dxa"/>
            <w:vAlign w:val="center"/>
            <w:hideMark/>
            <w:tcPrChange w:id="318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949B45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190" w:author="Autor">
              <w:tcPr>
                <w:tcW w:w="567" w:type="dxa"/>
                <w:vAlign w:val="center"/>
                <w:hideMark/>
              </w:tcPr>
            </w:tcPrChange>
          </w:tcPr>
          <w:p w14:paraId="7B995B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19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455195E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192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5F0D0C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76C4769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19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3194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3195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78FF1D6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28.2</w:t>
            </w:r>
          </w:p>
        </w:tc>
        <w:tc>
          <w:tcPr>
            <w:tcW w:w="4107" w:type="dxa"/>
            <w:gridSpan w:val="3"/>
            <w:vAlign w:val="center"/>
            <w:hideMark/>
            <w:tcPrChange w:id="3196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6E181F0E" w14:textId="67564E2A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Vykázal prijímateľ povinné dáta vo vzťahu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cieľovej skupine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čase stanovenom v</w:t>
            </w:r>
            <w:r>
              <w:rPr>
                <w:color w:val="000000"/>
                <w:sz w:val="20"/>
                <w:szCs w:val="20"/>
              </w:rPr>
              <w:t> </w:t>
            </w:r>
            <w:del w:id="3197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zmluve</w:delText>
              </w:r>
            </w:del>
            <w:ins w:id="3198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e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o</w:t>
            </w:r>
            <w:r>
              <w:rPr>
                <w:color w:val="000000"/>
                <w:sz w:val="20"/>
                <w:szCs w:val="20"/>
              </w:rPr>
              <w:t> </w:t>
            </w:r>
            <w:del w:id="3199" w:author="Autor">
              <w:r w:rsidR="00F426CF" w:rsidRPr="00F426CF">
                <w:rPr>
                  <w:color w:val="000000"/>
                  <w:sz w:val="20"/>
                  <w:szCs w:val="20"/>
                </w:rPr>
                <w:delText>poskytnutí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 NFP? </w:t>
            </w:r>
          </w:p>
        </w:tc>
        <w:tc>
          <w:tcPr>
            <w:tcW w:w="571" w:type="dxa"/>
            <w:vAlign w:val="center"/>
            <w:hideMark/>
            <w:tcPrChange w:id="320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E6C5B1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201" w:author="Autor">
              <w:tcPr>
                <w:tcW w:w="567" w:type="dxa"/>
                <w:vAlign w:val="center"/>
                <w:hideMark/>
              </w:tcPr>
            </w:tcPrChange>
          </w:tcPr>
          <w:p w14:paraId="0DEF56B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202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31DDE69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203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8E43FB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848FAB8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20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3205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3206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6FFC666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28.3</w:t>
            </w:r>
          </w:p>
        </w:tc>
        <w:tc>
          <w:tcPr>
            <w:tcW w:w="4107" w:type="dxa"/>
            <w:gridSpan w:val="3"/>
            <w:vAlign w:val="center"/>
            <w:hideMark/>
            <w:tcPrChange w:id="3207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40F06BE8" w14:textId="5765E286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doplňujúce informácie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účastníkoch projektu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del w:id="3208" w:author="Autor">
              <w:r w:rsidR="00F426CF" w:rsidRPr="00F426CF">
                <w:rPr>
                  <w:color w:val="000000"/>
                  <w:sz w:val="20"/>
                  <w:szCs w:val="20"/>
                </w:rPr>
                <w:delText>zmluvy</w:delText>
              </w:r>
            </w:del>
            <w:ins w:id="3209" w:author="Autor"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y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o</w:t>
            </w:r>
            <w:r>
              <w:rPr>
                <w:color w:val="000000"/>
                <w:sz w:val="20"/>
                <w:szCs w:val="20"/>
              </w:rPr>
              <w:t> </w:t>
            </w:r>
            <w:del w:id="3210" w:author="Autor">
              <w:r w:rsidR="00F426CF" w:rsidRPr="00F426CF">
                <w:rPr>
                  <w:color w:val="000000"/>
                  <w:sz w:val="20"/>
                  <w:szCs w:val="20"/>
                </w:rPr>
                <w:delText>poskytnutí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 NFP? (napr. rozdelenie účastníkov podľa postavenia na trhu práce, podľa veku, podľa skupín zraniteľnosti, podľa pohlavia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pod.)</w:t>
            </w:r>
          </w:p>
        </w:tc>
        <w:tc>
          <w:tcPr>
            <w:tcW w:w="571" w:type="dxa"/>
            <w:vAlign w:val="center"/>
            <w:hideMark/>
            <w:tcPrChange w:id="321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268870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212" w:author="Autor">
              <w:tcPr>
                <w:tcW w:w="567" w:type="dxa"/>
                <w:vAlign w:val="center"/>
                <w:hideMark/>
              </w:tcPr>
            </w:tcPrChange>
          </w:tcPr>
          <w:p w14:paraId="5F104ED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213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0FAE46C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214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2BDE3FF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97E84A9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2C70E5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29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Konflikt záujmov</w:t>
            </w:r>
          </w:p>
        </w:tc>
      </w:tr>
      <w:tr w:rsidR="00582722" w:rsidRPr="00F426CF" w14:paraId="4F199D0A" w14:textId="77777777" w:rsidTr="00582722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B42BDF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C03FA1B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F9EAD7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5713E9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47A0B1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907E64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5D4EDCEF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21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530"/>
          <w:trPrChange w:id="3216" w:author="Autor">
            <w:trPr>
              <w:gridAfter w:val="1"/>
              <w:wAfter w:w="8" w:type="dxa"/>
              <w:trHeight w:val="1530"/>
            </w:trPr>
          </w:trPrChange>
        </w:trPr>
        <w:tc>
          <w:tcPr>
            <w:tcW w:w="1002" w:type="dxa"/>
            <w:vAlign w:val="center"/>
            <w:hideMark/>
            <w:tcPrChange w:id="3217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24AA566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29.1</w:t>
            </w:r>
          </w:p>
        </w:tc>
        <w:tc>
          <w:tcPr>
            <w:tcW w:w="4107" w:type="dxa"/>
            <w:gridSpan w:val="3"/>
            <w:vAlign w:val="center"/>
            <w:hideMark/>
            <w:tcPrChange w:id="3218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35C1C2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identifikovaná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skutočnosť, ktorá spĺňa podmienky stanovené § 46 zákona č. 292/2014 Z. z.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príspevku poskytovanom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európskych štrukturálnych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investičných fondov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zmene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doplnení niektorých zákonov? (t.j. ak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finančných, osobných, rodinných , politických alebo iných dôvodov je narušený alebo ohrozený nestranný, transparentný, nediskriminačný, efektívny, hospodárny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objektívny výkon funkcie pri poskytovaní príspevku)</w:t>
            </w:r>
          </w:p>
        </w:tc>
        <w:tc>
          <w:tcPr>
            <w:tcW w:w="571" w:type="dxa"/>
            <w:vAlign w:val="center"/>
            <w:hideMark/>
            <w:tcPrChange w:id="321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54D9A7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220" w:author="Autor">
              <w:tcPr>
                <w:tcW w:w="567" w:type="dxa"/>
                <w:vAlign w:val="center"/>
                <w:hideMark/>
              </w:tcPr>
            </w:tcPrChange>
          </w:tcPr>
          <w:p w14:paraId="6D2C3F5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22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5585F01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222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0E57E73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785E57A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DA9694"/>
            <w:vAlign w:val="center"/>
            <w:hideMark/>
          </w:tcPr>
          <w:p w14:paraId="357EAB7F" w14:textId="77777777" w:rsidR="00DE78B6" w:rsidRPr="00F426CF" w:rsidRDefault="00870355" w:rsidP="00F426CF">
            <w:pPr>
              <w:jc w:val="center"/>
              <w:rPr>
                <w:b/>
                <w:bCs/>
                <w:sz w:val="22"/>
                <w:szCs w:val="22"/>
              </w:rPr>
            </w:pPr>
            <w:hyperlink r:id="rId13" w:anchor="RANGE!_ftn9" w:history="1">
              <w:r w:rsidR="00DE78B6" w:rsidRPr="00F426CF">
                <w:rPr>
                  <w:b/>
                  <w:bCs/>
                  <w:sz w:val="22"/>
                  <w:szCs w:val="22"/>
                </w:rPr>
                <w:t>Podozrenie z</w:t>
              </w:r>
              <w:r w:rsidR="00DE78B6">
                <w:rPr>
                  <w:b/>
                  <w:bCs/>
                  <w:sz w:val="22"/>
                  <w:szCs w:val="22"/>
                </w:rPr>
                <w:t> </w:t>
              </w:r>
              <w:r w:rsidR="00DE78B6" w:rsidRPr="00F426CF">
                <w:rPr>
                  <w:b/>
                  <w:bCs/>
                  <w:sz w:val="22"/>
                  <w:szCs w:val="22"/>
                </w:rPr>
                <w:t>podvodu</w:t>
              </w:r>
            </w:hyperlink>
            <w:r w:rsidR="00DE78B6">
              <w:rPr>
                <w:rStyle w:val="Odkaznapoznmkupodiarou"/>
                <w:b/>
                <w:bCs/>
                <w:sz w:val="22"/>
                <w:szCs w:val="22"/>
              </w:rPr>
              <w:footnoteReference w:id="27"/>
            </w:r>
          </w:p>
        </w:tc>
      </w:tr>
      <w:tr w:rsidR="00DE78B6" w:rsidRPr="00F426CF" w14:paraId="7E6AB056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22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3226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hideMark/>
            <w:tcPrChange w:id="3227" w:author="Autor">
              <w:tcPr>
                <w:tcW w:w="1008" w:type="dxa"/>
                <w:gridSpan w:val="2"/>
                <w:vAlign w:val="center"/>
                <w:hideMark/>
              </w:tcPr>
            </w:tcPrChange>
          </w:tcPr>
          <w:p w14:paraId="46C157F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AA.1</w:t>
            </w:r>
          </w:p>
        </w:tc>
        <w:tc>
          <w:tcPr>
            <w:tcW w:w="4107" w:type="dxa"/>
            <w:gridSpan w:val="3"/>
            <w:vAlign w:val="center"/>
            <w:hideMark/>
            <w:tcPrChange w:id="3228" w:author="Autor">
              <w:tcPr>
                <w:tcW w:w="4106" w:type="dxa"/>
                <w:gridSpan w:val="4"/>
                <w:vAlign w:val="center"/>
                <w:hideMark/>
              </w:tcPr>
            </w:tcPrChange>
          </w:tcPr>
          <w:p w14:paraId="0258154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identifikované podozrenie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podvodu?</w:t>
            </w:r>
          </w:p>
        </w:tc>
        <w:tc>
          <w:tcPr>
            <w:tcW w:w="571" w:type="dxa"/>
            <w:vAlign w:val="center"/>
            <w:hideMark/>
            <w:tcPrChange w:id="322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83596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230" w:author="Autor">
              <w:tcPr>
                <w:tcW w:w="567" w:type="dxa"/>
                <w:vAlign w:val="center"/>
                <w:hideMark/>
              </w:tcPr>
            </w:tcPrChange>
          </w:tcPr>
          <w:p w14:paraId="0ACAF06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231" w:author="Autor">
              <w:tcPr>
                <w:tcW w:w="850" w:type="dxa"/>
                <w:gridSpan w:val="2"/>
                <w:vAlign w:val="center"/>
                <w:hideMark/>
              </w:tcPr>
            </w:tcPrChange>
          </w:tcPr>
          <w:p w14:paraId="2674A0C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232" w:author="Autor">
              <w:tcPr>
                <w:tcW w:w="1989" w:type="dxa"/>
                <w:gridSpan w:val="2"/>
                <w:vAlign w:val="center"/>
                <w:hideMark/>
              </w:tcPr>
            </w:tcPrChange>
          </w:tcPr>
          <w:p w14:paraId="6348E44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ACDB1CA" w14:textId="77777777" w:rsidTr="0024400F">
        <w:trPr>
          <w:gridAfter w:val="1"/>
          <w:wAfter w:w="8" w:type="dxa"/>
          <w:trHeight w:val="300"/>
          <w:ins w:id="3233" w:author="Autor"/>
        </w:trPr>
        <w:tc>
          <w:tcPr>
            <w:tcW w:w="1002" w:type="dxa"/>
            <w:vAlign w:val="center"/>
          </w:tcPr>
          <w:p w14:paraId="72EB21E3" w14:textId="102A542C" w:rsidR="00DE78B6" w:rsidRPr="00F426CF" w:rsidRDefault="00DE78B6" w:rsidP="00F426CF">
            <w:pPr>
              <w:jc w:val="center"/>
              <w:rPr>
                <w:ins w:id="3234" w:author="Autor"/>
                <w:color w:val="000000"/>
                <w:sz w:val="20"/>
                <w:szCs w:val="20"/>
              </w:rPr>
            </w:pPr>
            <w:ins w:id="3235" w:author="Autor">
              <w:r>
                <w:rPr>
                  <w:color w:val="000000"/>
                  <w:sz w:val="20"/>
                  <w:szCs w:val="20"/>
                </w:rPr>
                <w:t>AA.2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417FF993" w14:textId="3BA2FCAE" w:rsidR="00DE78B6" w:rsidRPr="00F426CF" w:rsidRDefault="00DE78B6" w:rsidP="00F426CF">
            <w:pPr>
              <w:rPr>
                <w:ins w:id="3236" w:author="Autor"/>
                <w:color w:val="000000"/>
                <w:sz w:val="20"/>
                <w:szCs w:val="20"/>
              </w:rPr>
            </w:pPr>
            <w:ins w:id="3237" w:author="Autor">
              <w:r w:rsidRPr="00611722">
                <w:rPr>
                  <w:color w:val="000000"/>
                  <w:sz w:val="20"/>
                  <w:szCs w:val="20"/>
                </w:rPr>
                <w:t xml:space="preserve">Vykonal RO/SO overenie v systéme ARACHNE a zaznamenal výsledky v kontrolnom zozname, v prípade, že na základe výsledku rizikovej analýzy žiadosti o platbu k finančnej kontrole na mieste je RO/SO povinný vykonať finančnú kontrolu na mieste? V prípade, ak je RO/SO na základe výsledku rizikovej analýzy žiadosti o platbu k finančnej kontrole na mieste povinný </w:t>
              </w:r>
              <w:r w:rsidRPr="00611722">
                <w:rPr>
                  <w:color w:val="000000"/>
                  <w:sz w:val="20"/>
                  <w:szCs w:val="20"/>
                </w:rPr>
                <w:lastRenderedPageBreak/>
                <w:t>vykonať finančnú kontrolu na mieste, je zároveň povinný vykonať kvantitatívnu analýzu relevantných entít v systéme ARACHNE pre príslušné objekty v rámci projektu.</w:t>
              </w:r>
            </w:ins>
          </w:p>
        </w:tc>
        <w:tc>
          <w:tcPr>
            <w:tcW w:w="571" w:type="dxa"/>
            <w:vAlign w:val="center"/>
          </w:tcPr>
          <w:p w14:paraId="65965CD5" w14:textId="77777777" w:rsidR="00DE78B6" w:rsidRPr="00F426CF" w:rsidRDefault="00DE78B6" w:rsidP="00F426CF">
            <w:pPr>
              <w:rPr>
                <w:ins w:id="3238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4744ED0" w14:textId="77777777" w:rsidR="00DE78B6" w:rsidRPr="00F426CF" w:rsidRDefault="00DE78B6" w:rsidP="00F426CF">
            <w:pPr>
              <w:rPr>
                <w:ins w:id="3239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D006FEF" w14:textId="77777777" w:rsidR="00DE78B6" w:rsidRPr="00F426CF" w:rsidRDefault="00DE78B6" w:rsidP="00F426CF">
            <w:pPr>
              <w:rPr>
                <w:ins w:id="3240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4D2ECA7" w14:textId="77777777" w:rsidR="00DE78B6" w:rsidRPr="00F426CF" w:rsidRDefault="00DE78B6" w:rsidP="00F426CF">
            <w:pPr>
              <w:jc w:val="both"/>
              <w:rPr>
                <w:ins w:id="3241" w:author="Auto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E78B6" w:rsidRPr="00C11731" w14:paraId="2B69130A" w14:textId="77777777" w:rsidTr="0024400F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vAlign w:val="center"/>
            <w:hideMark/>
          </w:tcPr>
          <w:p w14:paraId="5DFBE20E" w14:textId="77777777" w:rsidR="00DE78B6" w:rsidRPr="0012627C" w:rsidRDefault="00DE78B6" w:rsidP="00845562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14:paraId="231C1505" w14:textId="77777777" w:rsidR="00DE78B6" w:rsidRPr="0012627C" w:rsidRDefault="00DE78B6" w:rsidP="00845562">
            <w:pPr>
              <w:jc w:val="both"/>
              <w:rPr>
                <w:sz w:val="20"/>
                <w:szCs w:val="20"/>
              </w:rPr>
            </w:pPr>
          </w:p>
          <w:p w14:paraId="075F23CE" w14:textId="7AB023CA" w:rsidR="00DE78B6" w:rsidRPr="00D52705" w:rsidRDefault="00DE78B6" w:rsidP="00FA45CC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>Na základe overených skutočností potvrdzujem, že</w:t>
            </w:r>
            <w:r>
              <w:rPr>
                <w:sz w:val="20"/>
                <w:szCs w:val="20"/>
              </w:rPr>
              <w:t xml:space="preserve"> </w:t>
            </w:r>
            <w:del w:id="3242" w:author="Autor">
              <w:r w:rsidR="00FA45CC" w:rsidRPr="00D52705">
                <w:rPr>
                  <w:sz w:val="20"/>
                  <w:szCs w:val="20"/>
                </w:rPr>
                <w:delText xml:space="preserve"> </w:delText>
              </w:r>
            </w:del>
            <w:customXmlDelRangeStart w:id="3243" w:author="Autor"/>
            <w:sdt>
              <w:sdtPr>
                <w:rPr>
                  <w:sz w:val="20"/>
                  <w:szCs w:val="20"/>
                </w:rPr>
                <w:id w:val="-1450857896"/>
                <w:placeholder>
                  <w:docPart w:val="93B5B6F680CC4478917F1B76764D6D3C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stnuté plnenie." w:value="je potrebné vymáhať poskystnuté plnenie."/>
                </w:comboBox>
              </w:sdtPr>
              <w:sdtEndPr/>
              <w:sdtContent>
                <w:customXmlDelRangeEnd w:id="3243"/>
                <w:del w:id="3244" w:author="Autor">
                  <w:r w:rsidR="00FA45CC" w:rsidRPr="00D52705">
                    <w:rPr>
                      <w:sz w:val="20"/>
                      <w:szCs w:val="20"/>
                    </w:rPr>
                    <w:delText>Vyberte položku.</w:delText>
                  </w:r>
                </w:del>
                <w:customXmlDelRangeStart w:id="3245" w:author="Autor"/>
              </w:sdtContent>
            </w:sdt>
            <w:customXmlDelRangeEnd w:id="3245"/>
            <w:ins w:id="3246" w:author="Autor">
              <w:r w:rsidRPr="00C34004">
                <w:rPr>
                  <w:sz w:val="20"/>
                  <w:szCs w:val="20"/>
                </w:rPr>
                <w:t>(uveďte jednu z možností v súlade s ustanovením § 7 ods. 3 zákona o finančnej kontrole).</w:t>
              </w:r>
              <w:r w:rsidRPr="00C34004">
                <w:rPr>
                  <w:sz w:val="20"/>
                  <w:szCs w:val="20"/>
                </w:rPr>
                <w:footnoteReference w:id="28"/>
              </w:r>
              <w:r w:rsidRPr="00D52705">
                <w:rPr>
                  <w:sz w:val="20"/>
                  <w:szCs w:val="20"/>
                </w:rPr>
                <w:t xml:space="preserve">  </w:t>
              </w:r>
            </w:ins>
            <w:r w:rsidRPr="00D52705">
              <w:rPr>
                <w:sz w:val="20"/>
                <w:szCs w:val="20"/>
              </w:rPr>
              <w:t xml:space="preserve">   </w:t>
            </w:r>
          </w:p>
          <w:p w14:paraId="67ED5825" w14:textId="77777777" w:rsidR="00DE78B6" w:rsidRPr="00A54276" w:rsidRDefault="00DE78B6" w:rsidP="001053C7">
            <w:r w:rsidRPr="00B64015">
              <w:rPr>
                <w:sz w:val="20"/>
                <w:szCs w:val="20"/>
              </w:rPr>
              <w:t xml:space="preserve">   </w:t>
            </w:r>
          </w:p>
          <w:p w14:paraId="175B7A21" w14:textId="77777777" w:rsidR="00DE78B6" w:rsidRPr="00C11731" w:rsidRDefault="00DE78B6" w:rsidP="0084556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DE78B6" w:rsidRPr="0012627C" w14:paraId="7957539D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24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trPrChange w:id="3250" w:author="Autor">
            <w:trPr>
              <w:gridAfter w:val="1"/>
              <w:wAfter w:w="8" w:type="dxa"/>
              <w:trHeight w:val="330"/>
            </w:trPr>
          </w:trPrChange>
        </w:trPr>
        <w:tc>
          <w:tcPr>
            <w:tcW w:w="1706" w:type="dxa"/>
            <w:gridSpan w:val="2"/>
            <w:vAlign w:val="center"/>
            <w:tcPrChange w:id="3251" w:author="Autor">
              <w:tcPr>
                <w:tcW w:w="1713" w:type="dxa"/>
                <w:gridSpan w:val="3"/>
                <w:vAlign w:val="center"/>
              </w:tcPr>
            </w:tcPrChange>
          </w:tcPr>
          <w:p w14:paraId="790C324F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Kontrolu vykonal: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29"/>
            </w:r>
          </w:p>
        </w:tc>
        <w:tc>
          <w:tcPr>
            <w:tcW w:w="7381" w:type="dxa"/>
            <w:gridSpan w:val="6"/>
            <w:vAlign w:val="center"/>
            <w:tcPrChange w:id="3254" w:author="Autor">
              <w:tcPr>
                <w:tcW w:w="7374" w:type="dxa"/>
                <w:gridSpan w:val="10"/>
                <w:vAlign w:val="center"/>
              </w:tcPr>
            </w:tcPrChange>
          </w:tcPr>
          <w:p w14:paraId="63F2EC12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</w:p>
        </w:tc>
      </w:tr>
      <w:tr w:rsidR="00DE78B6" w:rsidRPr="0012627C" w14:paraId="08176BEA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25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trPrChange w:id="3256" w:author="Autor">
            <w:trPr>
              <w:gridAfter w:val="1"/>
              <w:wAfter w:w="8" w:type="dxa"/>
              <w:trHeight w:val="330"/>
            </w:trPr>
          </w:trPrChange>
        </w:trPr>
        <w:tc>
          <w:tcPr>
            <w:tcW w:w="1706" w:type="dxa"/>
            <w:gridSpan w:val="2"/>
            <w:vAlign w:val="center"/>
            <w:hideMark/>
            <w:tcPrChange w:id="3257" w:author="Autor">
              <w:tcPr>
                <w:tcW w:w="1713" w:type="dxa"/>
                <w:gridSpan w:val="3"/>
                <w:vAlign w:val="center"/>
                <w:hideMark/>
              </w:tcPr>
            </w:tcPrChange>
          </w:tcPr>
          <w:p w14:paraId="262FAF83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1" w:type="dxa"/>
            <w:gridSpan w:val="6"/>
            <w:vAlign w:val="center"/>
            <w:hideMark/>
            <w:tcPrChange w:id="3258" w:author="Autor">
              <w:tcPr>
                <w:tcW w:w="7374" w:type="dxa"/>
                <w:gridSpan w:val="10"/>
                <w:vAlign w:val="center"/>
                <w:hideMark/>
              </w:tcPr>
            </w:tcPrChange>
          </w:tcPr>
          <w:p w14:paraId="0E6D09A3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74B580E2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25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trPrChange w:id="3260" w:author="Autor">
            <w:trPr>
              <w:gridAfter w:val="1"/>
              <w:wAfter w:w="8" w:type="dxa"/>
              <w:trHeight w:val="330"/>
            </w:trPr>
          </w:trPrChange>
        </w:trPr>
        <w:tc>
          <w:tcPr>
            <w:tcW w:w="1706" w:type="dxa"/>
            <w:gridSpan w:val="2"/>
            <w:shd w:val="clear" w:color="000000" w:fill="FFFFFF"/>
            <w:vAlign w:val="center"/>
            <w:hideMark/>
            <w:tcPrChange w:id="3261" w:author="Autor">
              <w:tcPr>
                <w:tcW w:w="1713" w:type="dxa"/>
                <w:gridSpan w:val="3"/>
                <w:shd w:val="clear" w:color="000000" w:fill="FFFFFF"/>
                <w:vAlign w:val="center"/>
                <w:hideMark/>
              </w:tcPr>
            </w:tcPrChange>
          </w:tcPr>
          <w:p w14:paraId="05939E3E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1" w:type="dxa"/>
            <w:gridSpan w:val="6"/>
            <w:vAlign w:val="center"/>
            <w:hideMark/>
            <w:tcPrChange w:id="3262" w:author="Autor">
              <w:tcPr>
                <w:tcW w:w="7374" w:type="dxa"/>
                <w:gridSpan w:val="10"/>
                <w:vAlign w:val="center"/>
                <w:hideMark/>
              </w:tcPr>
            </w:tcPrChange>
          </w:tcPr>
          <w:p w14:paraId="0B2A66C6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1228C741" w14:textId="77777777" w:rsidTr="0024400F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noWrap/>
            <w:hideMark/>
          </w:tcPr>
          <w:p w14:paraId="721E5ED3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67159C41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26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trPrChange w:id="3264" w:author="Autor">
            <w:trPr>
              <w:gridAfter w:val="1"/>
              <w:wAfter w:w="8" w:type="dxa"/>
              <w:trHeight w:val="330"/>
            </w:trPr>
          </w:trPrChange>
        </w:trPr>
        <w:tc>
          <w:tcPr>
            <w:tcW w:w="1706" w:type="dxa"/>
            <w:gridSpan w:val="2"/>
            <w:vAlign w:val="center"/>
            <w:hideMark/>
            <w:tcPrChange w:id="3265" w:author="Autor">
              <w:tcPr>
                <w:tcW w:w="1713" w:type="dxa"/>
                <w:gridSpan w:val="3"/>
                <w:vAlign w:val="center"/>
                <w:hideMark/>
              </w:tcPr>
            </w:tcPrChange>
          </w:tcPr>
          <w:p w14:paraId="4170D32B" w14:textId="77777777" w:rsidR="00DE78B6" w:rsidRPr="0012627C" w:rsidRDefault="00DE78B6" w:rsidP="00A328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Kontrolu vykonal</w:t>
            </w:r>
            <w:r w:rsidRPr="0012627C">
              <w:rPr>
                <w:b/>
                <w:bCs/>
                <w:sz w:val="20"/>
                <w:szCs w:val="20"/>
              </w:rPr>
              <w:t>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30"/>
            </w:r>
          </w:p>
        </w:tc>
        <w:tc>
          <w:tcPr>
            <w:tcW w:w="7381" w:type="dxa"/>
            <w:gridSpan w:val="6"/>
            <w:vAlign w:val="center"/>
            <w:hideMark/>
            <w:tcPrChange w:id="3268" w:author="Autor">
              <w:tcPr>
                <w:tcW w:w="7374" w:type="dxa"/>
                <w:gridSpan w:val="10"/>
                <w:vAlign w:val="center"/>
                <w:hideMark/>
              </w:tcPr>
            </w:tcPrChange>
          </w:tcPr>
          <w:p w14:paraId="2061E832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0685797C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26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trPrChange w:id="3270" w:author="Autor">
            <w:trPr>
              <w:gridAfter w:val="1"/>
              <w:wAfter w:w="8" w:type="dxa"/>
              <w:trHeight w:val="330"/>
            </w:trPr>
          </w:trPrChange>
        </w:trPr>
        <w:tc>
          <w:tcPr>
            <w:tcW w:w="1706" w:type="dxa"/>
            <w:gridSpan w:val="2"/>
            <w:shd w:val="clear" w:color="000000" w:fill="FFFFFF"/>
            <w:vAlign w:val="center"/>
            <w:hideMark/>
            <w:tcPrChange w:id="3271" w:author="Autor">
              <w:tcPr>
                <w:tcW w:w="1713" w:type="dxa"/>
                <w:gridSpan w:val="3"/>
                <w:shd w:val="clear" w:color="000000" w:fill="FFFFFF"/>
                <w:vAlign w:val="center"/>
                <w:hideMark/>
              </w:tcPr>
            </w:tcPrChange>
          </w:tcPr>
          <w:p w14:paraId="43185E80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1" w:type="dxa"/>
            <w:gridSpan w:val="6"/>
            <w:vAlign w:val="center"/>
            <w:hideMark/>
            <w:tcPrChange w:id="3272" w:author="Autor">
              <w:tcPr>
                <w:tcW w:w="7374" w:type="dxa"/>
                <w:gridSpan w:val="10"/>
                <w:vAlign w:val="center"/>
                <w:hideMark/>
              </w:tcPr>
            </w:tcPrChange>
          </w:tcPr>
          <w:p w14:paraId="18EE3C21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3167F09F" w14:textId="77777777" w:rsidTr="00582722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27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30"/>
          <w:trPrChange w:id="3274" w:author="Autor">
            <w:trPr>
              <w:gridAfter w:val="1"/>
              <w:wAfter w:w="8" w:type="dxa"/>
              <w:trHeight w:val="330"/>
            </w:trPr>
          </w:trPrChange>
        </w:trPr>
        <w:tc>
          <w:tcPr>
            <w:tcW w:w="1706" w:type="dxa"/>
            <w:gridSpan w:val="2"/>
            <w:shd w:val="clear" w:color="000000" w:fill="FFFFFF"/>
            <w:vAlign w:val="center"/>
            <w:hideMark/>
            <w:tcPrChange w:id="3275" w:author="Autor">
              <w:tcPr>
                <w:tcW w:w="1713" w:type="dxa"/>
                <w:gridSpan w:val="3"/>
                <w:shd w:val="clear" w:color="000000" w:fill="FFFFFF"/>
                <w:vAlign w:val="center"/>
                <w:hideMark/>
              </w:tcPr>
            </w:tcPrChange>
          </w:tcPr>
          <w:p w14:paraId="49924610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1" w:type="dxa"/>
            <w:gridSpan w:val="6"/>
            <w:vAlign w:val="center"/>
            <w:hideMark/>
            <w:tcPrChange w:id="3276" w:author="Autor">
              <w:tcPr>
                <w:tcW w:w="7374" w:type="dxa"/>
                <w:gridSpan w:val="10"/>
                <w:vAlign w:val="center"/>
                <w:hideMark/>
              </w:tcPr>
            </w:tcPrChange>
          </w:tcPr>
          <w:p w14:paraId="0B96C09D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7B86D654" w14:textId="77777777" w:rsidR="00F426CF" w:rsidRDefault="00F426CF" w:rsidP="00697B85">
      <w:pPr>
        <w:spacing w:after="200" w:line="276" w:lineRule="auto"/>
      </w:pPr>
    </w:p>
    <w:sectPr w:rsidR="00F426CF" w:rsidSect="00B5079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0077D" w14:textId="77777777" w:rsidR="00870355" w:rsidRDefault="00870355" w:rsidP="00B948E0">
      <w:r>
        <w:separator/>
      </w:r>
    </w:p>
  </w:endnote>
  <w:endnote w:type="continuationSeparator" w:id="0">
    <w:p w14:paraId="6301DB79" w14:textId="77777777" w:rsidR="00870355" w:rsidRDefault="00870355" w:rsidP="00B948E0">
      <w:r>
        <w:continuationSeparator/>
      </w:r>
    </w:p>
  </w:endnote>
  <w:endnote w:type="continuationNotice" w:id="1">
    <w:p w14:paraId="10E36DFD" w14:textId="77777777" w:rsidR="00870355" w:rsidRDefault="008703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AFD7B" w14:textId="77777777" w:rsidR="005C5F0B" w:rsidRDefault="005C5F0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DD77F" w14:textId="77777777" w:rsidR="006605F7" w:rsidRDefault="006605F7" w:rsidP="00627EA3">
    <w:pPr>
      <w:pStyle w:val="Pta"/>
      <w:jc w:val="right"/>
      <w:rPr>
        <w:del w:id="3289" w:author="Autor"/>
      </w:rPr>
    </w:pPr>
    <w:del w:id="3290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E6BC425" wp14:editId="17509BE8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3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4DCFEA" id="Rovná spojnica 3" o:spid="_x0000_s1026" style="position:absolute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G4ncwPVAQAA&#10;6QMAAA4AAAAAAAAAAAAAAAAALgIAAGRycy9lMm9Eb2MueG1sUEsBAi0AFAAGAAgAAAAhADJMNAfc&#10;AAAABwEAAA8AAAAAAAAAAAAAAAAALwQAAGRycy9kb3ducmV2LnhtbFBLBQYAAAAABAAEAPMAAAA4&#10;BQAAAAA=&#10;" strokecolor="#8064a2 [3207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delText xml:space="preserve"> </w:delText>
      </w:r>
    </w:del>
  </w:p>
  <w:p w14:paraId="6EFAE988" w14:textId="1A411914" w:rsidR="00C80FB1" w:rsidRDefault="006605F7" w:rsidP="00627EA3">
    <w:pPr>
      <w:pStyle w:val="Pta"/>
      <w:jc w:val="right"/>
      <w:rPr>
        <w:ins w:id="3291" w:author="Autor"/>
      </w:rPr>
    </w:pPr>
    <w:del w:id="3292" w:author="Autor">
      <w:r>
        <w:rPr>
          <w:noProof/>
        </w:rPr>
        <w:drawing>
          <wp:anchor distT="0" distB="0" distL="114300" distR="114300" simplePos="0" relativeHeight="251671040" behindDoc="1" locked="0" layoutInCell="1" allowOverlap="1" wp14:anchorId="0A79CC4E" wp14:editId="7D9F8893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0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3293" w:author="Autor">
      <w:r w:rsidR="00C80FB1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EC1DB39" wp14:editId="5E03EF59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4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9C2AE5" id="Rovná spojnica 4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="00C80FB1">
        <w:t xml:space="preserve"> </w:t>
      </w:r>
    </w:ins>
  </w:p>
  <w:p w14:paraId="2ADE07BC" w14:textId="7AC8E203" w:rsidR="00C80FB1" w:rsidRDefault="00C80FB1">
    <w:pPr>
      <w:pStyle w:val="Pta"/>
      <w:jc w:val="right"/>
    </w:pPr>
    <w:ins w:id="3294" w:author="Autor">
      <w:r>
        <w:rPr>
          <w:noProof/>
        </w:rPr>
        <w:drawing>
          <wp:anchor distT="0" distB="0" distL="114300" distR="114300" simplePos="0" relativeHeight="251658752" behindDoc="1" locked="0" layoutInCell="1" allowOverlap="1" wp14:anchorId="58021AC6" wp14:editId="63C9F7EB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3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582722">
      <w:rPr>
        <w:noProof/>
      </w:rPr>
      <w:t>2</w:t>
    </w:r>
    <w:r>
      <w:fldChar w:fldCharType="end"/>
    </w:r>
  </w:p>
  <w:p w14:paraId="22DB7E8E" w14:textId="77777777" w:rsidR="00C80FB1" w:rsidRPr="00627EA3" w:rsidRDefault="00C80FB1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61916" w14:textId="77777777" w:rsidR="005C5F0B" w:rsidRDefault="005C5F0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685EE" w14:textId="77777777" w:rsidR="00870355" w:rsidRDefault="00870355" w:rsidP="00B948E0">
      <w:r>
        <w:separator/>
      </w:r>
    </w:p>
  </w:footnote>
  <w:footnote w:type="continuationSeparator" w:id="0">
    <w:p w14:paraId="3C8FB28A" w14:textId="77777777" w:rsidR="00870355" w:rsidRDefault="00870355" w:rsidP="00B948E0">
      <w:r>
        <w:continuationSeparator/>
      </w:r>
    </w:p>
  </w:footnote>
  <w:footnote w:type="continuationNotice" w:id="1">
    <w:p w14:paraId="6319BE72" w14:textId="77777777" w:rsidR="00870355" w:rsidRDefault="00870355"/>
  </w:footnote>
  <w:footnote w:id="2">
    <w:p w14:paraId="5368C18C" w14:textId="2D666FB8" w:rsidR="00C80FB1" w:rsidRDefault="00C80FB1" w:rsidP="0024400F">
      <w:pPr>
        <w:pStyle w:val="Textpoznmkypodiarou"/>
        <w:ind w:left="284" w:hanging="284"/>
        <w:rPr>
          <w:ins w:id="61" w:author="Autor"/>
        </w:rPr>
      </w:pPr>
      <w:r>
        <w:rPr>
          <w:rStyle w:val="Odkaznapoznmkupodiarou"/>
        </w:rPr>
        <w:footnoteRef/>
      </w:r>
      <w:r>
        <w:t xml:space="preserve"> </w:t>
      </w:r>
      <w:ins w:id="62" w:author="Autor">
        <w:r>
          <w:tab/>
        </w:r>
      </w:ins>
      <w:r w:rsidRPr="006852E9">
        <w:t xml:space="preserve">RO je povinný použiť daný KZ pri kontrole projektu vykonanej formou administratívnej </w:t>
      </w:r>
      <w:r>
        <w:t xml:space="preserve">finančnej </w:t>
      </w:r>
      <w:r w:rsidRPr="006852E9">
        <w:t>kontroly ŽoP pred jej preplatením/zúčtovaním</w:t>
      </w:r>
      <w:del w:id="63" w:author="Autor">
        <w:r w:rsidR="006605F7">
          <w:delText>.</w:delText>
        </w:r>
      </w:del>
      <w:ins w:id="64" w:author="Autor">
        <w:r w:rsidR="00C05E20">
          <w:t xml:space="preserve"> v súlade so Systémom riadenia EŠIF</w:t>
        </w:r>
        <w:r>
          <w:t xml:space="preserve">. </w:t>
        </w:r>
      </w:ins>
    </w:p>
    <w:p w14:paraId="489B3F32" w14:textId="77777777" w:rsidR="00C80FB1" w:rsidRDefault="00C80FB1" w:rsidP="0024400F">
      <w:pPr>
        <w:pStyle w:val="Textpoznmkypodiarou"/>
        <w:ind w:left="284"/>
        <w:jc w:val="both"/>
        <w:rPr>
          <w:ins w:id="65" w:author="Autor"/>
        </w:rPr>
      </w:pPr>
      <w:ins w:id="66" w:author="Autor">
        <w:r w:rsidRPr="009163B9">
          <w:t>Vo vzore  sú používané skratky a pojmy zavedené v Systéme riadenia európskych štrukturálnych a investičných fondov.</w:t>
        </w:r>
        <w:r>
          <w:t xml:space="preserve"> </w:t>
        </w:r>
      </w:ins>
    </w:p>
    <w:p w14:paraId="7ED95B29" w14:textId="296952D3" w:rsidR="00C80FB1" w:rsidRDefault="00C80FB1" w:rsidP="0024400F">
      <w:pPr>
        <w:pStyle w:val="Textpoznmkypodiarou"/>
        <w:ind w:left="284"/>
        <w:jc w:val="both"/>
        <w:rPr>
          <w:ins w:id="67" w:author="Autor"/>
        </w:rPr>
      </w:pPr>
      <w:ins w:id="68" w:author="Autor">
        <w:r>
          <w:t>Všetky ustanovenia vzoru, ktoré sa vzťahujú na RO, sa rovnako aplikujú aj na  SO v rozsahu, v akom naňho bol delegovaný výkon činností RO.</w:t>
        </w:r>
      </w:ins>
    </w:p>
    <w:p w14:paraId="4D3870CA" w14:textId="77777777" w:rsidR="00C80FB1" w:rsidRDefault="00C80FB1" w:rsidP="00582722">
      <w:pPr>
        <w:pStyle w:val="Textpoznmkypodiarou"/>
        <w:ind w:left="284"/>
        <w:jc w:val="both"/>
        <w:pPrChange w:id="69" w:author="Autor">
          <w:pPr>
            <w:pStyle w:val="Textpoznmkypodiarou"/>
          </w:pPr>
        </w:pPrChange>
      </w:pPr>
    </w:p>
  </w:footnote>
  <w:footnote w:id="3">
    <w:p w14:paraId="738B1D77" w14:textId="0BBAD782" w:rsidR="00C80FB1" w:rsidRDefault="00C80FB1" w:rsidP="00021824">
      <w:pPr>
        <w:pStyle w:val="Textpoznmkypodiarou"/>
        <w:ind w:left="284" w:hanging="284"/>
        <w:jc w:val="both"/>
        <w:rPr>
          <w:ins w:id="621" w:author="Autor"/>
        </w:rPr>
      </w:pPr>
      <w:ins w:id="622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Výrok je povinným údajom len v prípade, ak kontrolný zoznam slúži v podmienkach RO/SO ako doklad súvisiaci s finančnou operáciou alebo jej časťou v zmysle § 7 ods. 3 zákona o finančnej kontrole</w:t>
        </w:r>
        <w:r w:rsidR="00D64671">
          <w:t xml:space="preserve"> </w:t>
        </w:r>
        <w:r w:rsidR="00D64671" w:rsidRPr="00D64671">
          <w:t>(v opačnom prípade je RO oprávnený tento výrok odstrániť alebo uviesť neuplatňuje sa)</w:t>
        </w:r>
        <w:r>
          <w:t xml:space="preserve">. </w:t>
        </w:r>
      </w:ins>
    </w:p>
  </w:footnote>
  <w:footnote w:id="4">
    <w:p w14:paraId="3AF65BE3" w14:textId="77777777" w:rsidR="00C80FB1" w:rsidRDefault="00C80FB1" w:rsidP="00582722">
      <w:pPr>
        <w:pStyle w:val="Textpoznmkypodiarou"/>
        <w:ind w:left="284" w:hanging="284"/>
        <w:jc w:val="both"/>
        <w:pPrChange w:id="625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626" w:author="Autor">
        <w:r>
          <w:tab/>
        </w:r>
      </w:ins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5">
    <w:p w14:paraId="182FDE79" w14:textId="77777777" w:rsidR="00C80FB1" w:rsidRDefault="00C80FB1" w:rsidP="00582722">
      <w:pPr>
        <w:pStyle w:val="Textpoznmkypodiarou"/>
        <w:tabs>
          <w:tab w:val="left" w:pos="284"/>
        </w:tabs>
        <w:jc w:val="both"/>
        <w:pPrChange w:id="640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641" w:author="Autor">
        <w:r>
          <w:tab/>
        </w:r>
      </w:ins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6">
    <w:p w14:paraId="7F76749C" w14:textId="77777777" w:rsidR="00C80FB1" w:rsidRDefault="00C80FB1" w:rsidP="00582722">
      <w:pPr>
        <w:pStyle w:val="Textpoznmkypodiarou"/>
        <w:tabs>
          <w:tab w:val="left" w:pos="284"/>
        </w:tabs>
        <w:ind w:left="284" w:hanging="284"/>
        <w:pPrChange w:id="650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651" w:author="Autor">
        <w:r>
          <w:tab/>
        </w:r>
      </w:ins>
      <w:r w:rsidRPr="006852E9">
        <w:t xml:space="preserve">RO je povinný použiť daný KZ pri kontrole projektu vykonanej formou administratívnej </w:t>
      </w:r>
      <w:r>
        <w:t xml:space="preserve">finančnej </w:t>
      </w:r>
      <w:r w:rsidRPr="006852E9">
        <w:t>ko</w:t>
      </w:r>
      <w:r>
        <w:t>ntroly ŽoP pred jej preplatením.</w:t>
      </w:r>
    </w:p>
  </w:footnote>
  <w:footnote w:id="7">
    <w:p w14:paraId="7E648EC3" w14:textId="5BC16F52" w:rsidR="00C80FB1" w:rsidRDefault="00C80FB1" w:rsidP="00FE54D3">
      <w:pPr>
        <w:pStyle w:val="Textpoznmkypodiarou"/>
        <w:ind w:left="284" w:hanging="284"/>
        <w:jc w:val="both"/>
        <w:rPr>
          <w:ins w:id="777" w:author="Autor"/>
        </w:rPr>
      </w:pPr>
      <w:ins w:id="778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Výrok je povinným údajom len v prípade, ak kontrolný zoznam slúži v podmienkach RO/SO ako doklad súvisiaci s finančnou operáciou alebo jej časťou v zmysle § 7 ods. 3 zákona o finančnej kontrole</w:t>
        </w:r>
        <w:r w:rsidR="00395AF5">
          <w:t xml:space="preserve"> </w:t>
        </w:r>
        <w:r w:rsidR="00395AF5" w:rsidRPr="00395AF5">
          <w:t>(v opačnom prípade je RO oprávnený tento výrok odstrániť alebo uviesť neuplatňuje sa)</w:t>
        </w:r>
        <w:r>
          <w:t xml:space="preserve">. </w:t>
        </w:r>
      </w:ins>
    </w:p>
  </w:footnote>
  <w:footnote w:id="8">
    <w:p w14:paraId="72C5C60C" w14:textId="77777777" w:rsidR="00C80FB1" w:rsidRDefault="00C80FB1" w:rsidP="00582722">
      <w:pPr>
        <w:pStyle w:val="Textpoznmkypodiarou"/>
        <w:ind w:left="284" w:hanging="284"/>
        <w:jc w:val="both"/>
        <w:pPrChange w:id="779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780" w:author="Autor">
        <w:r>
          <w:tab/>
        </w:r>
      </w:ins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9">
    <w:p w14:paraId="284BBA44" w14:textId="77777777" w:rsidR="00C80FB1" w:rsidRDefault="00C80FB1" w:rsidP="00582722">
      <w:pPr>
        <w:pStyle w:val="Textpoznmkypodiarou"/>
        <w:ind w:left="284" w:hanging="284"/>
        <w:jc w:val="both"/>
        <w:pPrChange w:id="781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782" w:author="Autor">
        <w:r>
          <w:tab/>
        </w:r>
      </w:ins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10">
    <w:p w14:paraId="7C357893" w14:textId="77777777" w:rsidR="00C80FB1" w:rsidRDefault="00C80FB1" w:rsidP="00582722">
      <w:pPr>
        <w:pStyle w:val="Textpoznmkypodiarou"/>
        <w:ind w:left="284" w:hanging="284"/>
        <w:pPrChange w:id="803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804" w:author="Autor">
        <w:r>
          <w:tab/>
        </w:r>
      </w:ins>
      <w:r w:rsidRPr="006852E9">
        <w:t xml:space="preserve">RO </w:t>
      </w:r>
      <w:r>
        <w:t>je povinný použiť daný KZ pri kontrole projektu vykonanej formou</w:t>
      </w:r>
      <w:r w:rsidRPr="006852E9">
        <w:t xml:space="preserve"> administratívnej </w:t>
      </w:r>
      <w:r>
        <w:t xml:space="preserve">finančnej </w:t>
      </w:r>
      <w:r w:rsidRPr="006852E9">
        <w:t>kontroly ŽoP pred jej zúčtovaním</w:t>
      </w:r>
      <w:r>
        <w:t>.</w:t>
      </w:r>
    </w:p>
  </w:footnote>
  <w:footnote w:id="11">
    <w:p w14:paraId="2A5F903F" w14:textId="22E7142A" w:rsidR="00C80FB1" w:rsidRDefault="00C80FB1" w:rsidP="00FE54D3">
      <w:pPr>
        <w:pStyle w:val="Textpoznmkypodiarou"/>
        <w:ind w:left="284" w:hanging="284"/>
        <w:jc w:val="both"/>
        <w:rPr>
          <w:ins w:id="887" w:author="Autor"/>
        </w:rPr>
      </w:pPr>
      <w:ins w:id="888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Výrok je povinným údajom len v prípade, ak kontrolný zoznam slúži v podmienkach RO/SO ako doklad súvisiaci s finančnou operáciou alebo jej časťou v zmysle § 7 ods. 3 zákona o finančnej kontrole</w:t>
        </w:r>
        <w:r w:rsidR="00395AF5">
          <w:t xml:space="preserve"> </w:t>
        </w:r>
        <w:r w:rsidR="00395AF5" w:rsidRPr="00395AF5">
          <w:t>(v opačnom prípade je RO oprávnený tento výrok odstrániť alebo uviesť neuplatňuje sa)</w:t>
        </w:r>
        <w:r>
          <w:t xml:space="preserve">. </w:t>
        </w:r>
      </w:ins>
    </w:p>
  </w:footnote>
  <w:footnote w:id="12">
    <w:p w14:paraId="2F2D89A5" w14:textId="77777777" w:rsidR="00C80FB1" w:rsidRDefault="00C80FB1" w:rsidP="00582722">
      <w:pPr>
        <w:pStyle w:val="Textpoznmkypodiarou"/>
        <w:ind w:left="284" w:hanging="284"/>
        <w:jc w:val="both"/>
        <w:pPrChange w:id="889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890" w:author="Autor">
        <w:r>
          <w:tab/>
        </w:r>
      </w:ins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13">
    <w:p w14:paraId="010640BC" w14:textId="77777777" w:rsidR="00C80FB1" w:rsidRDefault="00C80FB1" w:rsidP="00582722">
      <w:pPr>
        <w:pStyle w:val="Textpoznmkypodiarou"/>
        <w:ind w:left="284" w:hanging="284"/>
        <w:jc w:val="both"/>
        <w:pPrChange w:id="891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892" w:author="Autor">
        <w:r>
          <w:tab/>
        </w:r>
      </w:ins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14">
    <w:p w14:paraId="67EE0BD7" w14:textId="77777777" w:rsidR="00C80FB1" w:rsidRDefault="00C80FB1" w:rsidP="00582722">
      <w:pPr>
        <w:pStyle w:val="Textpoznmkypodiarou"/>
        <w:ind w:left="284" w:hanging="284"/>
        <w:jc w:val="both"/>
        <w:pPrChange w:id="894" w:author="Autor">
          <w:pPr>
            <w:pStyle w:val="Textpoznmkypodiarou"/>
            <w:jc w:val="both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895" w:author="Autor">
        <w:r>
          <w:tab/>
        </w:r>
      </w:ins>
      <w:r>
        <w:t xml:space="preserve">RO je povinný použiť daný KZ pri všetkých formách kontroly projektu okrem kontroly projektu vykonanej </w:t>
      </w:r>
      <w:r w:rsidRPr="00E01EB8">
        <w:t>formou administratívnej</w:t>
      </w:r>
      <w:r w:rsidRPr="007A13BD">
        <w:t xml:space="preserve"> finančnej</w:t>
      </w:r>
      <w:r w:rsidRPr="00E01EB8">
        <w:t xml:space="preserve"> kontroly ŽoP pred jej</w:t>
      </w:r>
      <w:r>
        <w:t xml:space="preserve"> preplatením/zúčtovaním.</w:t>
      </w:r>
    </w:p>
  </w:footnote>
  <w:footnote w:id="15">
    <w:p w14:paraId="32492301" w14:textId="77777777" w:rsidR="00C80FB1" w:rsidRDefault="00C80FB1" w:rsidP="00582722">
      <w:pPr>
        <w:pStyle w:val="Textpoznmkypodiarou"/>
        <w:ind w:left="284" w:hanging="284"/>
        <w:pPrChange w:id="911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912" w:author="Autor">
        <w:r>
          <w:tab/>
        </w:r>
      </w:ins>
      <w:r>
        <w:t>Túto časť vypĺňa RO iba v prípade kontroly ŽoP po jej preplatení/zúčtovaní.</w:t>
      </w:r>
    </w:p>
  </w:footnote>
  <w:footnote w:id="16">
    <w:p w14:paraId="3AD0B1E2" w14:textId="77777777" w:rsidR="00C80FB1" w:rsidRDefault="00C80FB1" w:rsidP="00582722">
      <w:pPr>
        <w:pStyle w:val="Textpoznmkypodiarou"/>
        <w:ind w:left="284" w:hanging="284"/>
        <w:pPrChange w:id="951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952" w:author="Autor">
        <w:r>
          <w:tab/>
        </w:r>
      </w:ins>
      <w:r>
        <w:t>Ponechať relevantné.</w:t>
      </w:r>
    </w:p>
  </w:footnote>
  <w:footnote w:id="17">
    <w:p w14:paraId="734500BE" w14:textId="77777777" w:rsidR="00C80FB1" w:rsidRDefault="00C80FB1" w:rsidP="00582722">
      <w:pPr>
        <w:pStyle w:val="Textpoznmkypodiarou"/>
        <w:ind w:left="284" w:hanging="284"/>
        <w:pPrChange w:id="954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955" w:author="Autor">
        <w:r>
          <w:tab/>
        </w:r>
      </w:ins>
      <w:r w:rsidRPr="00A01CEC">
        <w:t xml:space="preserve">RO je oprávnený zvoliť si </w:t>
      </w:r>
      <w:r>
        <w:t xml:space="preserve">daný </w:t>
      </w:r>
      <w:r w:rsidRPr="00A01CEC">
        <w:t>predmet kontrol</w:t>
      </w:r>
      <w:r>
        <w:t>y</w:t>
      </w:r>
      <w:r w:rsidRPr="00A01CEC">
        <w:t xml:space="preserve"> </w:t>
      </w:r>
      <w:r>
        <w:t>l</w:t>
      </w:r>
      <w:r w:rsidRPr="00A01CEC">
        <w:t xml:space="preserve">en v prípade, ak je kontrola vykonávaná formou </w:t>
      </w:r>
      <w:r>
        <w:t xml:space="preserve">finančnej </w:t>
      </w:r>
      <w:r w:rsidRPr="00A01CEC">
        <w:t>kontroly na mieste.</w:t>
      </w:r>
    </w:p>
  </w:footnote>
  <w:footnote w:id="18">
    <w:p w14:paraId="393A6A77" w14:textId="77777777" w:rsidR="00C80FB1" w:rsidRDefault="00C80FB1" w:rsidP="00582722">
      <w:pPr>
        <w:pStyle w:val="Textpoznmkypodiarou"/>
        <w:ind w:left="284" w:hanging="284"/>
        <w:pPrChange w:id="956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957" w:author="Autor">
        <w:r>
          <w:tab/>
        </w:r>
      </w:ins>
      <w:r w:rsidRPr="00FC28EE">
        <w:t xml:space="preserve">RO je oprávnený zvoliť si daný predmet kontroly len v prípade, ak je kontrola vykonávaná formou </w:t>
      </w:r>
      <w:r>
        <w:t xml:space="preserve">finančnej </w:t>
      </w:r>
      <w:r w:rsidRPr="00FC28EE">
        <w:t>kontroly na mieste.</w:t>
      </w:r>
    </w:p>
  </w:footnote>
  <w:footnote w:id="19">
    <w:p w14:paraId="0A5612D5" w14:textId="2E08B27D" w:rsidR="00C80FB1" w:rsidRDefault="00C80FB1">
      <w:pPr>
        <w:pStyle w:val="Textpoznmkypodiarou"/>
        <w:rPr>
          <w:ins w:id="960" w:author="Autor"/>
        </w:rPr>
      </w:pPr>
      <w:ins w:id="961" w:author="Autor">
        <w:r>
          <w:rPr>
            <w:rStyle w:val="Odkaznapoznmkupodiarou"/>
          </w:rPr>
          <w:footnoteRef/>
        </w:r>
        <w:r>
          <w:t xml:space="preserve">   U</w:t>
        </w:r>
        <w:r w:rsidRPr="0024400F">
          <w:t xml:space="preserve">viesť konkrétny </w:t>
        </w:r>
        <w:r>
          <w:t>„</w:t>
        </w:r>
        <w:r w:rsidRPr="0024400F">
          <w:t>iný predmet kontroly</w:t>
        </w:r>
        <w:r>
          <w:t>“ určený RO/SO</w:t>
        </w:r>
      </w:ins>
    </w:p>
  </w:footnote>
  <w:footnote w:id="20">
    <w:p w14:paraId="1113315F" w14:textId="77777777" w:rsidR="00C80FB1" w:rsidRDefault="00C80FB1" w:rsidP="00582722">
      <w:pPr>
        <w:pStyle w:val="Textpoznmkypodiarou"/>
        <w:tabs>
          <w:tab w:val="left" w:pos="284"/>
        </w:tabs>
        <w:pPrChange w:id="965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966" w:author="Autor">
        <w:r>
          <w:tab/>
        </w:r>
      </w:ins>
      <w:r>
        <w:t>Ponechať relevantné.</w:t>
      </w:r>
    </w:p>
  </w:footnote>
  <w:footnote w:id="21">
    <w:p w14:paraId="2859D0B2" w14:textId="77777777" w:rsidR="00C80FB1" w:rsidRDefault="00C80FB1" w:rsidP="00582722">
      <w:pPr>
        <w:pStyle w:val="Textpoznmkypodiarou"/>
        <w:tabs>
          <w:tab w:val="left" w:pos="284"/>
        </w:tabs>
        <w:ind w:left="284" w:hanging="284"/>
        <w:pPrChange w:id="1112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113" w:author="Autor">
        <w:r>
          <w:tab/>
        </w:r>
      </w:ins>
      <w:r>
        <w:t>RO je oprávnený zvoliť si predmetný kontrolný zoznam len v prípade, ak je kontrola vykonávaná formou finančnej kontroly na mieste.</w:t>
      </w:r>
    </w:p>
  </w:footnote>
  <w:footnote w:id="22">
    <w:p w14:paraId="18A80592" w14:textId="77777777" w:rsidR="00C80FB1" w:rsidRDefault="00C80FB1" w:rsidP="00582722">
      <w:pPr>
        <w:pStyle w:val="Textpoznmkypodiarou"/>
        <w:tabs>
          <w:tab w:val="left" w:pos="284"/>
        </w:tabs>
        <w:pPrChange w:id="1464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465" w:author="Autor">
        <w:r>
          <w:tab/>
        </w:r>
      </w:ins>
      <w:r>
        <w:t>V čase potreby aktivity/aktivít projektu.</w:t>
      </w:r>
    </w:p>
  </w:footnote>
  <w:footnote w:id="23">
    <w:p w14:paraId="00EA81C4" w14:textId="77777777" w:rsidR="00C80FB1" w:rsidRDefault="00C80FB1" w:rsidP="00582722">
      <w:pPr>
        <w:pStyle w:val="Textpoznmkypodiarou"/>
        <w:tabs>
          <w:tab w:val="left" w:pos="284"/>
        </w:tabs>
        <w:pPrChange w:id="1466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467" w:author="Autor">
        <w:r>
          <w:tab/>
        </w:r>
      </w:ins>
      <w:r>
        <w:t>V množstve nevyhnutom pre potrebu zrealizovania aktivity/aktivít projektu.</w:t>
      </w:r>
    </w:p>
  </w:footnote>
  <w:footnote w:id="24">
    <w:p w14:paraId="3F80F9DF" w14:textId="77777777" w:rsidR="00C80FB1" w:rsidRDefault="00C80FB1" w:rsidP="00582722">
      <w:pPr>
        <w:pStyle w:val="Textpoznmkypodiarou"/>
        <w:tabs>
          <w:tab w:val="left" w:pos="284"/>
        </w:tabs>
        <w:pPrChange w:id="1468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469" w:author="Autor">
        <w:r>
          <w:tab/>
        </w:r>
      </w:ins>
      <w:r>
        <w:t>V kvalite nevyhnutnej pre úspešné zrealizovanie aktivity/aktivít projektu, resp. užívanie výsledkov projektu.</w:t>
      </w:r>
    </w:p>
  </w:footnote>
  <w:footnote w:id="25">
    <w:p w14:paraId="51FEA64B" w14:textId="77777777" w:rsidR="00C80FB1" w:rsidRDefault="00C80FB1" w:rsidP="00582722">
      <w:pPr>
        <w:pStyle w:val="Textpoznmkypodiarou"/>
        <w:ind w:left="284" w:hanging="284"/>
        <w:pPrChange w:id="2623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2624" w:author="Autor">
        <w:r>
          <w:tab/>
        </w:r>
      </w:ins>
      <w:r>
        <w:t>RO môže rozhodnúť, že za oprávnené výdavky budú pokladané ako alternatíva - odpisy, pričom kumulovaná výška odpisov nesmie presiahnuť reálnu úhradu splátok zodpovedajúcej časti vstupnej ceny.</w:t>
      </w:r>
    </w:p>
  </w:footnote>
  <w:footnote w:id="26">
    <w:p w14:paraId="313E7F16" w14:textId="77777777" w:rsidR="00C80FB1" w:rsidRDefault="00C80FB1" w:rsidP="00582722">
      <w:pPr>
        <w:pStyle w:val="Textpoznmkypodiarou"/>
        <w:tabs>
          <w:tab w:val="left" w:pos="284"/>
        </w:tabs>
        <w:ind w:left="284" w:hanging="284"/>
        <w:jc w:val="both"/>
        <w:pPrChange w:id="3156" w:author="Autor">
          <w:pPr>
            <w:pStyle w:val="Textpoznmkypodiarou"/>
            <w:jc w:val="both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3157" w:author="Autor">
        <w:r>
          <w:tab/>
        </w:r>
      </w:ins>
      <w:r w:rsidRPr="008A20CF">
        <w:t>RO je oprávnený zvoliť si predmetný kontrolný zoznam len v prípade, ak je kontrola vykonávaná formou kontroly na mieste.</w:t>
      </w:r>
    </w:p>
  </w:footnote>
  <w:footnote w:id="27">
    <w:p w14:paraId="459E41CA" w14:textId="77777777" w:rsidR="00C80FB1" w:rsidRDefault="00C80FB1" w:rsidP="00582722">
      <w:pPr>
        <w:pStyle w:val="Textpoznmkypodiarou"/>
        <w:tabs>
          <w:tab w:val="left" w:pos="284"/>
        </w:tabs>
        <w:jc w:val="both"/>
        <w:pPrChange w:id="3223" w:author="Autor">
          <w:pPr>
            <w:pStyle w:val="Textpoznmkypodiarou"/>
            <w:jc w:val="both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3224" w:author="Autor">
        <w:r>
          <w:tab/>
        </w:r>
      </w:ins>
      <w:r>
        <w:t>RO je povinný túto časť vyplniť pri každom KZ, t.j. bez ohľadu na vybraný predmet kontroly.</w:t>
      </w:r>
    </w:p>
  </w:footnote>
  <w:footnote w:id="28">
    <w:p w14:paraId="634EB135" w14:textId="3B39878B" w:rsidR="00C80FB1" w:rsidRDefault="00C80FB1" w:rsidP="008D0203">
      <w:pPr>
        <w:pStyle w:val="Textpoznmkypodiarou"/>
        <w:ind w:left="284" w:hanging="284"/>
        <w:jc w:val="both"/>
        <w:rPr>
          <w:ins w:id="3247" w:author="Autor"/>
        </w:rPr>
      </w:pPr>
      <w:ins w:id="3248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Výrok je povinným údajom len v prípade, ak kontrolný zoznam slúži v podmienkach RO/SO ako doklad súvisiaci s finančnou operáciou alebo jej časťou v zmysle § 7 ods. 3 zákona o finančnej kontrole</w:t>
        </w:r>
        <w:r w:rsidR="00395AF5">
          <w:t xml:space="preserve"> </w:t>
        </w:r>
        <w:r w:rsidR="00395AF5" w:rsidRPr="00395AF5">
          <w:t>(v opačnom prípade je RO oprávnený tento výrok odstrániť alebo uviesť neuplatňuje sa)</w:t>
        </w:r>
        <w:r>
          <w:t xml:space="preserve">. </w:t>
        </w:r>
      </w:ins>
    </w:p>
  </w:footnote>
  <w:footnote w:id="29">
    <w:p w14:paraId="5CF11B63" w14:textId="77777777" w:rsidR="00C80FB1" w:rsidRDefault="00C80FB1" w:rsidP="00582722">
      <w:pPr>
        <w:pStyle w:val="Textpoznmkypodiarou"/>
        <w:ind w:left="284" w:hanging="284"/>
        <w:jc w:val="both"/>
        <w:pPrChange w:id="3252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3253" w:author="Autor">
        <w:r>
          <w:tab/>
        </w:r>
      </w:ins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/vedúceho kontrolnej skupiny uvedeného nižšie. Každý zamestnanec sa uvedie osobitne.</w:t>
      </w:r>
    </w:p>
  </w:footnote>
  <w:footnote w:id="30">
    <w:p w14:paraId="28B49CB4" w14:textId="77777777" w:rsidR="00C80FB1" w:rsidRDefault="00C80FB1" w:rsidP="00582722">
      <w:pPr>
        <w:pStyle w:val="Textpoznmkypodiarou"/>
        <w:ind w:left="284" w:hanging="284"/>
        <w:jc w:val="both"/>
        <w:pPrChange w:id="3266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3267" w:author="Autor">
        <w:r>
          <w:tab/>
        </w:r>
      </w:ins>
      <w:r>
        <w:t xml:space="preserve">V prípade, ak je kontrola vykonávaná formou administratívnej finančnej kontroly,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  <w:r>
        <w:t xml:space="preserve"> V prípade, ak je kontrola vykonávaná formou finančnej kontroly na mieste, RO uvedie meno, priezvisko a pozíciu vedúceho kontrolnej skupiny.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C40ED" w14:textId="77777777" w:rsidR="005C5F0B" w:rsidRDefault="005C5F0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D03BF" w14:textId="77777777" w:rsidR="006605F7" w:rsidRDefault="006605F7" w:rsidP="00462A91">
    <w:pPr>
      <w:pStyle w:val="Hlavika"/>
      <w:rPr>
        <w:del w:id="3277" w:author="Autor"/>
      </w:rPr>
    </w:pPr>
    <w:del w:id="3278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245A940" wp14:editId="757AE78B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091B0" id="Rovná spojnica 1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3279" w:author="Autor"/>
  <w:sdt>
    <w:sdtPr>
      <w:rPr>
        <w:szCs w:val="20"/>
      </w:rPr>
      <w:id w:val="815536758"/>
      <w:placeholder>
        <w:docPart w:val="929D2E666636400DAF1B1B8D7A5341AC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3279"/>
      <w:p w14:paraId="62CAC757" w14:textId="77777777" w:rsidR="006605F7" w:rsidRDefault="00D52705" w:rsidP="00462A91">
        <w:pPr>
          <w:pStyle w:val="Hlavika"/>
          <w:jc w:val="right"/>
          <w:rPr>
            <w:del w:id="3280" w:author="Autor"/>
          </w:rPr>
        </w:pPr>
        <w:del w:id="3281" w:author="Autor">
          <w:r>
            <w:rPr>
              <w:szCs w:val="20"/>
            </w:rPr>
            <w:delText>11.02.2016</w:delText>
          </w:r>
        </w:del>
      </w:p>
      <w:customXmlDelRangeStart w:id="3282" w:author="Autor"/>
    </w:sdtContent>
  </w:sdt>
  <w:customXmlDelRangeEnd w:id="3282"/>
  <w:p w14:paraId="33EC62E8" w14:textId="2242412B" w:rsidR="00C80FB1" w:rsidRDefault="00C80FB1" w:rsidP="00462A91">
    <w:pPr>
      <w:pStyle w:val="Hlavika"/>
      <w:rPr>
        <w:ins w:id="3283" w:author="Autor"/>
      </w:rPr>
    </w:pPr>
    <w:ins w:id="3284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6B1900E" wp14:editId="64F01B23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DC90A6" id="Rovná spojnica 2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3285" w:author="Autor"/>
  <w:sdt>
    <w:sdtPr>
      <w:rPr>
        <w:szCs w:val="20"/>
      </w:rPr>
      <w:id w:val="2070840989"/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3285"/>
      <w:p w14:paraId="0E9B3CFE" w14:textId="77777777" w:rsidR="00C80FB1" w:rsidRDefault="00C80FB1" w:rsidP="00462A91">
        <w:pPr>
          <w:pStyle w:val="Hlavika"/>
          <w:jc w:val="right"/>
          <w:rPr>
            <w:ins w:id="3286" w:author="Autor"/>
          </w:rPr>
        </w:pPr>
        <w:ins w:id="3287" w:author="Autor">
          <w:r>
            <w:rPr>
              <w:szCs w:val="20"/>
            </w:rPr>
            <w:t>31.10.2018</w:t>
          </w:r>
        </w:ins>
      </w:p>
      <w:customXmlInsRangeStart w:id="3288" w:author="Autor"/>
    </w:sdtContent>
  </w:sdt>
  <w:customXmlInsRangeEnd w:id="3288"/>
  <w:p w14:paraId="747FA686" w14:textId="77777777" w:rsidR="00C80FB1" w:rsidRDefault="00C80FB1" w:rsidP="00627EA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DB38F" w14:textId="77777777" w:rsidR="005C5F0B" w:rsidRDefault="005C5F0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3234"/>
    <w:rsid w:val="00014C97"/>
    <w:rsid w:val="00021824"/>
    <w:rsid w:val="00024BB9"/>
    <w:rsid w:val="00037BF1"/>
    <w:rsid w:val="00050728"/>
    <w:rsid w:val="000540CE"/>
    <w:rsid w:val="00055115"/>
    <w:rsid w:val="00066955"/>
    <w:rsid w:val="00071088"/>
    <w:rsid w:val="00071CD7"/>
    <w:rsid w:val="00074384"/>
    <w:rsid w:val="00081BD0"/>
    <w:rsid w:val="00087560"/>
    <w:rsid w:val="0008767F"/>
    <w:rsid w:val="00093C2F"/>
    <w:rsid w:val="000A328A"/>
    <w:rsid w:val="000C170F"/>
    <w:rsid w:val="000D1F76"/>
    <w:rsid w:val="000D298C"/>
    <w:rsid w:val="000D6B86"/>
    <w:rsid w:val="000E2AA4"/>
    <w:rsid w:val="000F5073"/>
    <w:rsid w:val="00104983"/>
    <w:rsid w:val="001053C7"/>
    <w:rsid w:val="001147BD"/>
    <w:rsid w:val="00116F61"/>
    <w:rsid w:val="00137ED6"/>
    <w:rsid w:val="001456C1"/>
    <w:rsid w:val="0014641E"/>
    <w:rsid w:val="0015233E"/>
    <w:rsid w:val="00163F3D"/>
    <w:rsid w:val="001658C2"/>
    <w:rsid w:val="001660C6"/>
    <w:rsid w:val="00173917"/>
    <w:rsid w:val="00180EA1"/>
    <w:rsid w:val="001873B5"/>
    <w:rsid w:val="001A14F5"/>
    <w:rsid w:val="001A1A53"/>
    <w:rsid w:val="001A40CE"/>
    <w:rsid w:val="001B12DC"/>
    <w:rsid w:val="001B27DA"/>
    <w:rsid w:val="001B6E9F"/>
    <w:rsid w:val="001C513F"/>
    <w:rsid w:val="001D07F8"/>
    <w:rsid w:val="001D160C"/>
    <w:rsid w:val="001D4B25"/>
    <w:rsid w:val="001E4A9D"/>
    <w:rsid w:val="001E5462"/>
    <w:rsid w:val="001F0193"/>
    <w:rsid w:val="001F1F4D"/>
    <w:rsid w:val="001F7B0D"/>
    <w:rsid w:val="0020682C"/>
    <w:rsid w:val="00215E35"/>
    <w:rsid w:val="0022201C"/>
    <w:rsid w:val="002259C4"/>
    <w:rsid w:val="00225A05"/>
    <w:rsid w:val="00230B5A"/>
    <w:rsid w:val="0024400F"/>
    <w:rsid w:val="00246970"/>
    <w:rsid w:val="00247599"/>
    <w:rsid w:val="00256687"/>
    <w:rsid w:val="00267AF2"/>
    <w:rsid w:val="00274479"/>
    <w:rsid w:val="002757DA"/>
    <w:rsid w:val="002816D8"/>
    <w:rsid w:val="00285964"/>
    <w:rsid w:val="002867BC"/>
    <w:rsid w:val="00296E5E"/>
    <w:rsid w:val="002A1E17"/>
    <w:rsid w:val="002B1303"/>
    <w:rsid w:val="002B7A90"/>
    <w:rsid w:val="002D65BD"/>
    <w:rsid w:val="002E387D"/>
    <w:rsid w:val="002E611C"/>
    <w:rsid w:val="002E7F32"/>
    <w:rsid w:val="002E7F66"/>
    <w:rsid w:val="002F2EFB"/>
    <w:rsid w:val="00311B78"/>
    <w:rsid w:val="00314A6E"/>
    <w:rsid w:val="003215D7"/>
    <w:rsid w:val="003244EF"/>
    <w:rsid w:val="00326956"/>
    <w:rsid w:val="00331D22"/>
    <w:rsid w:val="00335274"/>
    <w:rsid w:val="003364CC"/>
    <w:rsid w:val="00344174"/>
    <w:rsid w:val="00355D65"/>
    <w:rsid w:val="00364122"/>
    <w:rsid w:val="0037670C"/>
    <w:rsid w:val="00386CBA"/>
    <w:rsid w:val="003935E9"/>
    <w:rsid w:val="00395AF5"/>
    <w:rsid w:val="003A3D9D"/>
    <w:rsid w:val="003A67E1"/>
    <w:rsid w:val="003B0DFE"/>
    <w:rsid w:val="003B2F8A"/>
    <w:rsid w:val="003B61C8"/>
    <w:rsid w:val="003C0ED7"/>
    <w:rsid w:val="003C2544"/>
    <w:rsid w:val="003D0894"/>
    <w:rsid w:val="003D568C"/>
    <w:rsid w:val="003D5F48"/>
    <w:rsid w:val="003E37C8"/>
    <w:rsid w:val="003E72A0"/>
    <w:rsid w:val="003E7A8E"/>
    <w:rsid w:val="003F7258"/>
    <w:rsid w:val="00406772"/>
    <w:rsid w:val="00410CF4"/>
    <w:rsid w:val="00410D30"/>
    <w:rsid w:val="00413821"/>
    <w:rsid w:val="00416E2D"/>
    <w:rsid w:val="00431EE0"/>
    <w:rsid w:val="00432DF1"/>
    <w:rsid w:val="0043575B"/>
    <w:rsid w:val="004445A9"/>
    <w:rsid w:val="004470FB"/>
    <w:rsid w:val="00462A91"/>
    <w:rsid w:val="00471083"/>
    <w:rsid w:val="00477B8E"/>
    <w:rsid w:val="00490AF9"/>
    <w:rsid w:val="00491FC2"/>
    <w:rsid w:val="00493F0A"/>
    <w:rsid w:val="004A0829"/>
    <w:rsid w:val="004A1A9B"/>
    <w:rsid w:val="004A551F"/>
    <w:rsid w:val="004B0762"/>
    <w:rsid w:val="004B42F8"/>
    <w:rsid w:val="004C1071"/>
    <w:rsid w:val="004C2ABA"/>
    <w:rsid w:val="004E2120"/>
    <w:rsid w:val="004E3ABD"/>
    <w:rsid w:val="004E4A29"/>
    <w:rsid w:val="004F3CEC"/>
    <w:rsid w:val="004F613B"/>
    <w:rsid w:val="00501C2C"/>
    <w:rsid w:val="00503240"/>
    <w:rsid w:val="005122F6"/>
    <w:rsid w:val="00524261"/>
    <w:rsid w:val="005276B4"/>
    <w:rsid w:val="0053124D"/>
    <w:rsid w:val="005414CE"/>
    <w:rsid w:val="00541F6F"/>
    <w:rsid w:val="00541FF5"/>
    <w:rsid w:val="00542D6C"/>
    <w:rsid w:val="00573AEA"/>
    <w:rsid w:val="005775C2"/>
    <w:rsid w:val="005800C7"/>
    <w:rsid w:val="00580A58"/>
    <w:rsid w:val="00582722"/>
    <w:rsid w:val="00585BD2"/>
    <w:rsid w:val="00586129"/>
    <w:rsid w:val="00586FDB"/>
    <w:rsid w:val="00595875"/>
    <w:rsid w:val="005B333F"/>
    <w:rsid w:val="005B49EF"/>
    <w:rsid w:val="005C5F0B"/>
    <w:rsid w:val="005D51B8"/>
    <w:rsid w:val="005E6EF4"/>
    <w:rsid w:val="005F0BA6"/>
    <w:rsid w:val="005F1C3F"/>
    <w:rsid w:val="005F34FB"/>
    <w:rsid w:val="005F5B71"/>
    <w:rsid w:val="00611722"/>
    <w:rsid w:val="00614F60"/>
    <w:rsid w:val="00622C1D"/>
    <w:rsid w:val="00622D7A"/>
    <w:rsid w:val="00627EA3"/>
    <w:rsid w:val="00640099"/>
    <w:rsid w:val="006479DF"/>
    <w:rsid w:val="00657868"/>
    <w:rsid w:val="006605F7"/>
    <w:rsid w:val="00660DCB"/>
    <w:rsid w:val="00666167"/>
    <w:rsid w:val="0067074E"/>
    <w:rsid w:val="006719A0"/>
    <w:rsid w:val="006852E9"/>
    <w:rsid w:val="00687102"/>
    <w:rsid w:val="00697B85"/>
    <w:rsid w:val="006A496E"/>
    <w:rsid w:val="006A4F4A"/>
    <w:rsid w:val="006A5157"/>
    <w:rsid w:val="006A7DF2"/>
    <w:rsid w:val="006C3436"/>
    <w:rsid w:val="006C4317"/>
    <w:rsid w:val="006C4A7F"/>
    <w:rsid w:val="006C6A25"/>
    <w:rsid w:val="006D082A"/>
    <w:rsid w:val="006D3B82"/>
    <w:rsid w:val="006E50A5"/>
    <w:rsid w:val="006F15B4"/>
    <w:rsid w:val="006F565A"/>
    <w:rsid w:val="007324A7"/>
    <w:rsid w:val="00734CF5"/>
    <w:rsid w:val="00743A67"/>
    <w:rsid w:val="00744A1E"/>
    <w:rsid w:val="0075079E"/>
    <w:rsid w:val="0076414C"/>
    <w:rsid w:val="00765555"/>
    <w:rsid w:val="00766F2A"/>
    <w:rsid w:val="00771CC6"/>
    <w:rsid w:val="0077337C"/>
    <w:rsid w:val="00777F4F"/>
    <w:rsid w:val="0078017B"/>
    <w:rsid w:val="00782970"/>
    <w:rsid w:val="00794FDC"/>
    <w:rsid w:val="007A13BD"/>
    <w:rsid w:val="007A1F88"/>
    <w:rsid w:val="007A60EF"/>
    <w:rsid w:val="007A7A33"/>
    <w:rsid w:val="007C0184"/>
    <w:rsid w:val="007E1726"/>
    <w:rsid w:val="007F0D9A"/>
    <w:rsid w:val="00801225"/>
    <w:rsid w:val="00803014"/>
    <w:rsid w:val="00807413"/>
    <w:rsid w:val="008109A4"/>
    <w:rsid w:val="00815734"/>
    <w:rsid w:val="008169B1"/>
    <w:rsid w:val="008205E0"/>
    <w:rsid w:val="00821013"/>
    <w:rsid w:val="00821FE5"/>
    <w:rsid w:val="00823107"/>
    <w:rsid w:val="0084259A"/>
    <w:rsid w:val="00845562"/>
    <w:rsid w:val="0084743A"/>
    <w:rsid w:val="008550BA"/>
    <w:rsid w:val="008569DC"/>
    <w:rsid w:val="00863E65"/>
    <w:rsid w:val="00865E76"/>
    <w:rsid w:val="0086606F"/>
    <w:rsid w:val="008666C5"/>
    <w:rsid w:val="00867111"/>
    <w:rsid w:val="00870355"/>
    <w:rsid w:val="008727BB"/>
    <w:rsid w:val="008743E6"/>
    <w:rsid w:val="008806AC"/>
    <w:rsid w:val="00890458"/>
    <w:rsid w:val="008A1CF0"/>
    <w:rsid w:val="008A20CF"/>
    <w:rsid w:val="008A751A"/>
    <w:rsid w:val="008C271F"/>
    <w:rsid w:val="008D0203"/>
    <w:rsid w:val="008D0F9C"/>
    <w:rsid w:val="008E18C8"/>
    <w:rsid w:val="008E2AC4"/>
    <w:rsid w:val="008E627D"/>
    <w:rsid w:val="008F2627"/>
    <w:rsid w:val="008F66AE"/>
    <w:rsid w:val="0090110D"/>
    <w:rsid w:val="00903629"/>
    <w:rsid w:val="00905DFC"/>
    <w:rsid w:val="00906D6C"/>
    <w:rsid w:val="00911005"/>
    <w:rsid w:val="00911D80"/>
    <w:rsid w:val="00912362"/>
    <w:rsid w:val="0092115C"/>
    <w:rsid w:val="00926284"/>
    <w:rsid w:val="0093081E"/>
    <w:rsid w:val="00934596"/>
    <w:rsid w:val="00942A88"/>
    <w:rsid w:val="009606FA"/>
    <w:rsid w:val="0097463D"/>
    <w:rsid w:val="00977CF6"/>
    <w:rsid w:val="009836CF"/>
    <w:rsid w:val="009B421D"/>
    <w:rsid w:val="009E0DC8"/>
    <w:rsid w:val="00A01CEC"/>
    <w:rsid w:val="00A06BA2"/>
    <w:rsid w:val="00A06F34"/>
    <w:rsid w:val="00A144AE"/>
    <w:rsid w:val="00A20411"/>
    <w:rsid w:val="00A3288E"/>
    <w:rsid w:val="00A357CE"/>
    <w:rsid w:val="00A520FC"/>
    <w:rsid w:val="00A5426A"/>
    <w:rsid w:val="00A634B0"/>
    <w:rsid w:val="00A65887"/>
    <w:rsid w:val="00A671EA"/>
    <w:rsid w:val="00A86F82"/>
    <w:rsid w:val="00A9254C"/>
    <w:rsid w:val="00A94B2A"/>
    <w:rsid w:val="00AA10AA"/>
    <w:rsid w:val="00AB4B75"/>
    <w:rsid w:val="00AB755C"/>
    <w:rsid w:val="00AE772C"/>
    <w:rsid w:val="00B1112A"/>
    <w:rsid w:val="00B12061"/>
    <w:rsid w:val="00B13427"/>
    <w:rsid w:val="00B1360B"/>
    <w:rsid w:val="00B214DD"/>
    <w:rsid w:val="00B315E9"/>
    <w:rsid w:val="00B4284E"/>
    <w:rsid w:val="00B44FAF"/>
    <w:rsid w:val="00B45EAB"/>
    <w:rsid w:val="00B5079A"/>
    <w:rsid w:val="00B5143D"/>
    <w:rsid w:val="00B53B4A"/>
    <w:rsid w:val="00B61863"/>
    <w:rsid w:val="00B660B0"/>
    <w:rsid w:val="00B66BB6"/>
    <w:rsid w:val="00B713AF"/>
    <w:rsid w:val="00B86FC1"/>
    <w:rsid w:val="00B948E0"/>
    <w:rsid w:val="00BA13ED"/>
    <w:rsid w:val="00BA4376"/>
    <w:rsid w:val="00BA5095"/>
    <w:rsid w:val="00BA7C1B"/>
    <w:rsid w:val="00BA7DCF"/>
    <w:rsid w:val="00BB1C05"/>
    <w:rsid w:val="00BC3557"/>
    <w:rsid w:val="00BC4BAC"/>
    <w:rsid w:val="00BF4803"/>
    <w:rsid w:val="00BF4995"/>
    <w:rsid w:val="00C05E20"/>
    <w:rsid w:val="00C06FF0"/>
    <w:rsid w:val="00C11731"/>
    <w:rsid w:val="00C13AF9"/>
    <w:rsid w:val="00C214B6"/>
    <w:rsid w:val="00C34004"/>
    <w:rsid w:val="00C348A2"/>
    <w:rsid w:val="00C366F4"/>
    <w:rsid w:val="00C53567"/>
    <w:rsid w:val="00C56358"/>
    <w:rsid w:val="00C56C00"/>
    <w:rsid w:val="00C6424B"/>
    <w:rsid w:val="00C6439D"/>
    <w:rsid w:val="00C71D0A"/>
    <w:rsid w:val="00C7625A"/>
    <w:rsid w:val="00C76F19"/>
    <w:rsid w:val="00C77B0D"/>
    <w:rsid w:val="00C80FB1"/>
    <w:rsid w:val="00C92BF0"/>
    <w:rsid w:val="00CA208E"/>
    <w:rsid w:val="00CB08FB"/>
    <w:rsid w:val="00CB33DE"/>
    <w:rsid w:val="00CB55BC"/>
    <w:rsid w:val="00CB5667"/>
    <w:rsid w:val="00CC1D6A"/>
    <w:rsid w:val="00CD24E3"/>
    <w:rsid w:val="00CD3D13"/>
    <w:rsid w:val="00CE706E"/>
    <w:rsid w:val="00D05350"/>
    <w:rsid w:val="00D434C3"/>
    <w:rsid w:val="00D51CE3"/>
    <w:rsid w:val="00D52705"/>
    <w:rsid w:val="00D5558B"/>
    <w:rsid w:val="00D61BB6"/>
    <w:rsid w:val="00D64671"/>
    <w:rsid w:val="00D71A7B"/>
    <w:rsid w:val="00D71BDB"/>
    <w:rsid w:val="00D82C7F"/>
    <w:rsid w:val="00D86DA2"/>
    <w:rsid w:val="00D90CF6"/>
    <w:rsid w:val="00DB0798"/>
    <w:rsid w:val="00DB1B56"/>
    <w:rsid w:val="00DB3113"/>
    <w:rsid w:val="00DB798B"/>
    <w:rsid w:val="00DC187C"/>
    <w:rsid w:val="00DC5E26"/>
    <w:rsid w:val="00DE2405"/>
    <w:rsid w:val="00DE78B6"/>
    <w:rsid w:val="00DE7AE7"/>
    <w:rsid w:val="00E01EB8"/>
    <w:rsid w:val="00E17838"/>
    <w:rsid w:val="00E370A2"/>
    <w:rsid w:val="00E52737"/>
    <w:rsid w:val="00E52D37"/>
    <w:rsid w:val="00E5416A"/>
    <w:rsid w:val="00E61D18"/>
    <w:rsid w:val="00E701EB"/>
    <w:rsid w:val="00E742C1"/>
    <w:rsid w:val="00E74EA1"/>
    <w:rsid w:val="00E7702D"/>
    <w:rsid w:val="00E83484"/>
    <w:rsid w:val="00E90A2F"/>
    <w:rsid w:val="00EB2C56"/>
    <w:rsid w:val="00EB7E0A"/>
    <w:rsid w:val="00EE70FE"/>
    <w:rsid w:val="00EF5061"/>
    <w:rsid w:val="00EF55AE"/>
    <w:rsid w:val="00F0607A"/>
    <w:rsid w:val="00F10B9D"/>
    <w:rsid w:val="00F225BE"/>
    <w:rsid w:val="00F27075"/>
    <w:rsid w:val="00F32E06"/>
    <w:rsid w:val="00F37BD1"/>
    <w:rsid w:val="00F426CF"/>
    <w:rsid w:val="00F56E20"/>
    <w:rsid w:val="00F60497"/>
    <w:rsid w:val="00F64F3B"/>
    <w:rsid w:val="00F67358"/>
    <w:rsid w:val="00F83000"/>
    <w:rsid w:val="00F8414E"/>
    <w:rsid w:val="00F854AC"/>
    <w:rsid w:val="00F96882"/>
    <w:rsid w:val="00F97E8C"/>
    <w:rsid w:val="00FA45CC"/>
    <w:rsid w:val="00FB3DF7"/>
    <w:rsid w:val="00FC04A6"/>
    <w:rsid w:val="00FC0F30"/>
    <w:rsid w:val="00FC28EE"/>
    <w:rsid w:val="00FE54D3"/>
    <w:rsid w:val="00FF09A8"/>
    <w:rsid w:val="00FF4F49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C:\Users\barna\AppData\Local\Microsoft\Windows\Temporary%20Internet%20Files\Content.Outlook\VBA%20-%20Aplik&#225;cie%20FINAL\KZ%20Kontrola%20-%20Zapracovanie%20pripomienok\KZ%20po%20zaprac.%20Vzor%20-%20Kontroln&#233;%20zoznamy%20k%20spr&#225;ve%20z%20kontroly.xl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yperlink" Target="file:///C:\Users\barna\AppData\Local\Microsoft\Windows\Temporary%20Internet%20Files\Content.Outlook\THL46B9O\Zo&#353;it1.xlsx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1A0903CA3C48C3BEB3D64B7DAE30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14C301-7771-4B67-8F0A-BF4ECB007F34}"/>
      </w:docPartPr>
      <w:docPartBody>
        <w:p w:rsidR="004F368F" w:rsidRDefault="001B0138" w:rsidP="001B0138">
          <w:pPr>
            <w:pStyle w:val="441A0903CA3C48C3BEB3D64B7DAE306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77BCD4A474C48B5901D004AE4728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81ADAF-31BF-40BF-8B1E-77F722166EA7}"/>
      </w:docPartPr>
      <w:docPartBody>
        <w:p w:rsidR="004F368F" w:rsidRDefault="001B0138" w:rsidP="001B0138">
          <w:pPr>
            <w:pStyle w:val="877BCD4A474C48B5901D004AE472813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2C43D4256E64B5DBE210D611409D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FBCE9A-66D1-42E9-ACBF-A317E8D9C3D5}"/>
      </w:docPartPr>
      <w:docPartBody>
        <w:p w:rsidR="00BF109C" w:rsidRDefault="00BF109C" w:rsidP="00BF109C">
          <w:pPr>
            <w:pStyle w:val="42C43D4256E64B5DBE210D611409D8E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D26A7A895AB4519A017638379710E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622F76-2D81-47B1-A93C-2C27CF76596F}"/>
      </w:docPartPr>
      <w:docPartBody>
        <w:p w:rsidR="00CD261E" w:rsidRDefault="007137FA" w:rsidP="007137FA">
          <w:pPr>
            <w:pStyle w:val="AD26A7A895AB4519A017638379710E7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2FB4DE2EA8804A8391A2874EE2CAAA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A83F17-73CA-4094-ADCC-4F1B5880E7E6}"/>
      </w:docPartPr>
      <w:docPartBody>
        <w:p w:rsidR="00000000" w:rsidRDefault="001B0138">
          <w:pPr>
            <w:pStyle w:val="2FB4DE2EA8804A8391A2874EE2CAAA01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142A7ADC8FBE434E961692FE2378F1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A33E3F-27CE-49CD-9329-37ED61B21121}"/>
      </w:docPartPr>
      <w:docPartBody>
        <w:p w:rsidR="00000000" w:rsidRDefault="001B0138">
          <w:pPr>
            <w:pStyle w:val="142A7ADC8FBE434E961692FE2378F18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1CF908E6ECE345BAA7375DCAAACDAA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FCD544-4959-46B4-8ADA-208C54A3E14F}"/>
      </w:docPartPr>
      <w:docPartBody>
        <w:p w:rsidR="00000000" w:rsidRDefault="00027D97">
          <w:pPr>
            <w:pStyle w:val="1CF908E6ECE345BAA7375DCAAACDAA27"/>
          </w:pPr>
          <w:r w:rsidRPr="00407CEC">
            <w:rPr>
              <w:rStyle w:val="Zstupntext"/>
            </w:rPr>
            <w:t>Vyberte položku.</w:t>
          </w:r>
        </w:p>
      </w:docPartBody>
    </w:docPart>
    <w:docPart>
      <w:docPartPr>
        <w:name w:val="71AC155A3F9A4915A6E0C2541F69A3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5ED540-9A03-431C-A01B-F2562452FA71}"/>
      </w:docPartPr>
      <w:docPartBody>
        <w:p w:rsidR="00000000" w:rsidRDefault="00027D97">
          <w:pPr>
            <w:pStyle w:val="71AC155A3F9A4915A6E0C2541F69A372"/>
          </w:pPr>
          <w:r w:rsidRPr="00407CEC">
            <w:rPr>
              <w:rStyle w:val="Zstupntext"/>
            </w:rPr>
            <w:t>Vyberte položku.</w:t>
          </w:r>
        </w:p>
      </w:docPartBody>
    </w:docPart>
    <w:docPart>
      <w:docPartPr>
        <w:name w:val="F552E13331A74820AFA1BFEA75818F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F0D176-43AE-4E92-9D8A-289845ADD591}"/>
      </w:docPartPr>
      <w:docPartBody>
        <w:p w:rsidR="00000000" w:rsidRDefault="00027D97">
          <w:pPr>
            <w:pStyle w:val="F552E13331A74820AFA1BFEA75818F65"/>
          </w:pPr>
          <w:r w:rsidRPr="00407CEC">
            <w:rPr>
              <w:rStyle w:val="Zstupntext"/>
            </w:rPr>
            <w:t>Vyberte položku.</w:t>
          </w:r>
        </w:p>
      </w:docPartBody>
    </w:docPart>
    <w:docPart>
      <w:docPartPr>
        <w:name w:val="93B5B6F680CC4478917F1B76764D6D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5389A9-A8B4-4DFC-9E99-0E2B3F575CF2}"/>
      </w:docPartPr>
      <w:docPartBody>
        <w:p w:rsidR="00000000" w:rsidRDefault="00027D97">
          <w:pPr>
            <w:pStyle w:val="93B5B6F680CC4478917F1B76764D6D3C"/>
          </w:pPr>
          <w:r w:rsidRPr="00407CEC">
            <w:rPr>
              <w:rStyle w:val="Zstupntext"/>
            </w:rPr>
            <w:t>Vyberte položku.</w:t>
          </w:r>
        </w:p>
      </w:docPartBody>
    </w:docPart>
    <w:docPart>
      <w:docPartPr>
        <w:name w:val="D8E5CE62A0A34EE8A6C323536DDE97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823EA8-76E2-469C-B2AF-66297145E6D0}"/>
      </w:docPartPr>
      <w:docPartBody>
        <w:p w:rsidR="00000000" w:rsidRDefault="00BF109C">
          <w:pPr>
            <w:pStyle w:val="D8E5CE62A0A34EE8A6C323536DDE97C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929D2E666636400DAF1B1B8D7A5341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279780-DCD2-48DA-B72F-AA1FBEC9F760}"/>
      </w:docPartPr>
      <w:docPartBody>
        <w:p w:rsidR="00000000" w:rsidRDefault="004F368F">
          <w:pPr>
            <w:pStyle w:val="929D2E666636400DAF1B1B8D7A5341AC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027D97"/>
    <w:rsid w:val="00080E5C"/>
    <w:rsid w:val="00090FBC"/>
    <w:rsid w:val="001B0138"/>
    <w:rsid w:val="0020589B"/>
    <w:rsid w:val="00205BC2"/>
    <w:rsid w:val="002162D2"/>
    <w:rsid w:val="00241A24"/>
    <w:rsid w:val="00253BCD"/>
    <w:rsid w:val="00263DE6"/>
    <w:rsid w:val="002837D2"/>
    <w:rsid w:val="003C617B"/>
    <w:rsid w:val="004109A1"/>
    <w:rsid w:val="00451FC5"/>
    <w:rsid w:val="004913D2"/>
    <w:rsid w:val="004966DE"/>
    <w:rsid w:val="004F368F"/>
    <w:rsid w:val="005E15FD"/>
    <w:rsid w:val="0061685E"/>
    <w:rsid w:val="007137FA"/>
    <w:rsid w:val="008371F3"/>
    <w:rsid w:val="008658A5"/>
    <w:rsid w:val="008E3938"/>
    <w:rsid w:val="00970A9C"/>
    <w:rsid w:val="00984D0D"/>
    <w:rsid w:val="00991F01"/>
    <w:rsid w:val="00A7083D"/>
    <w:rsid w:val="00AA4C5E"/>
    <w:rsid w:val="00BF109C"/>
    <w:rsid w:val="00CA62CF"/>
    <w:rsid w:val="00CB34DF"/>
    <w:rsid w:val="00CB47A5"/>
    <w:rsid w:val="00CC582B"/>
    <w:rsid w:val="00CC6E39"/>
    <w:rsid w:val="00CD261E"/>
    <w:rsid w:val="00D27B87"/>
    <w:rsid w:val="00D735A9"/>
    <w:rsid w:val="00D738ED"/>
    <w:rsid w:val="00D84C31"/>
    <w:rsid w:val="00DC396A"/>
    <w:rsid w:val="00E31719"/>
    <w:rsid w:val="00ED3855"/>
    <w:rsid w:val="00F43386"/>
    <w:rsid w:val="00F45F3A"/>
    <w:rsid w:val="00F673F0"/>
    <w:rsid w:val="00F77172"/>
    <w:rsid w:val="00F8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41A24"/>
    <w:rPr>
      <w:rFonts w:cs="Times New Roman"/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  <w:style w:type="paragraph" w:customStyle="1" w:styleId="42C43D4256E64B5DBE210D611409D8E6">
    <w:name w:val="42C43D4256E64B5DBE210D611409D8E6"/>
    <w:rsid w:val="00BF109C"/>
  </w:style>
  <w:style w:type="paragraph" w:customStyle="1" w:styleId="ECDF637F1D9D4AF684A124971367F964">
    <w:name w:val="ECDF637F1D9D4AF684A124971367F964"/>
    <w:rsid w:val="004966DE"/>
  </w:style>
  <w:style w:type="paragraph" w:customStyle="1" w:styleId="72DED4413BEA4028838D2466F0A1C366">
    <w:name w:val="72DED4413BEA4028838D2466F0A1C366"/>
    <w:rsid w:val="004966DE"/>
  </w:style>
  <w:style w:type="paragraph" w:customStyle="1" w:styleId="D4F39F5509154041BDD8A17BDFEDDECC">
    <w:name w:val="D4F39F5509154041BDD8A17BDFEDDECC"/>
    <w:rsid w:val="004966DE"/>
  </w:style>
  <w:style w:type="paragraph" w:customStyle="1" w:styleId="25BC9879D80A455C8F1F8D9A7EA00AB0">
    <w:name w:val="25BC9879D80A455C8F1F8D9A7EA00AB0"/>
    <w:rsid w:val="00AA4C5E"/>
  </w:style>
  <w:style w:type="paragraph" w:customStyle="1" w:styleId="F466F0241A554A598083848ADE3D3FEA">
    <w:name w:val="F466F0241A554A598083848ADE3D3FEA"/>
    <w:rsid w:val="00AA4C5E"/>
  </w:style>
  <w:style w:type="paragraph" w:customStyle="1" w:styleId="34C84B7E79D3490EAB709CD06F721128">
    <w:name w:val="34C84B7E79D3490EAB709CD06F721128"/>
    <w:rsid w:val="00AA4C5E"/>
  </w:style>
  <w:style w:type="paragraph" w:customStyle="1" w:styleId="1B4AA47EB91E40868105217C200FEF96">
    <w:name w:val="1B4AA47EB91E40868105217C200FEF96"/>
    <w:rsid w:val="00AA4C5E"/>
  </w:style>
  <w:style w:type="paragraph" w:customStyle="1" w:styleId="107552B93C9C4962998E5780215E3883">
    <w:name w:val="107552B93C9C4962998E5780215E3883"/>
    <w:rsid w:val="00AA4C5E"/>
  </w:style>
  <w:style w:type="paragraph" w:customStyle="1" w:styleId="23EF61CF373A40A4B7C12D66F63E9C6D">
    <w:name w:val="23EF61CF373A40A4B7C12D66F63E9C6D"/>
    <w:rsid w:val="00AA4C5E"/>
  </w:style>
  <w:style w:type="paragraph" w:customStyle="1" w:styleId="C9DD190871934F3AAFF53C534BC8AA38">
    <w:name w:val="C9DD190871934F3AAFF53C534BC8AA38"/>
    <w:rsid w:val="00AA4C5E"/>
  </w:style>
  <w:style w:type="paragraph" w:customStyle="1" w:styleId="5A9F92F9AC9E48F991CB2A29BD08B618">
    <w:name w:val="5A9F92F9AC9E48F991CB2A29BD08B618"/>
    <w:rsid w:val="00AA4C5E"/>
  </w:style>
  <w:style w:type="paragraph" w:customStyle="1" w:styleId="F6889D1F6F454B7E99E7D33AED388C7E">
    <w:name w:val="F6889D1F6F454B7E99E7D33AED388C7E"/>
    <w:rsid w:val="00CC582B"/>
  </w:style>
  <w:style w:type="paragraph" w:customStyle="1" w:styleId="6EF54B30E9104EB99F64C0D2C854F708">
    <w:name w:val="6EF54B30E9104EB99F64C0D2C854F708"/>
    <w:rsid w:val="00CC582B"/>
  </w:style>
  <w:style w:type="paragraph" w:customStyle="1" w:styleId="3831FD0C0D9F4F79B3025D681C8ABB0E">
    <w:name w:val="3831FD0C0D9F4F79B3025D681C8ABB0E"/>
    <w:rsid w:val="00CC582B"/>
  </w:style>
  <w:style w:type="paragraph" w:customStyle="1" w:styleId="D1F29DE5BEF9457DBB029E6A3263475E">
    <w:name w:val="D1F29DE5BEF9457DBB029E6A3263475E"/>
    <w:rsid w:val="002837D2"/>
  </w:style>
  <w:style w:type="paragraph" w:customStyle="1" w:styleId="EEEF032856FC4086ADBC621FC43E4E8C">
    <w:name w:val="EEEF032856FC4086ADBC621FC43E4E8C"/>
    <w:rsid w:val="00027D97"/>
  </w:style>
  <w:style w:type="paragraph" w:customStyle="1" w:styleId="0AB7F07C8DB6470BB50BDC52AABC5CEE">
    <w:name w:val="0AB7F07C8DB6470BB50BDC52AABC5CEE"/>
    <w:rsid w:val="00027D97"/>
  </w:style>
  <w:style w:type="paragraph" w:customStyle="1" w:styleId="6748E8C8BBFD4457A0FFC6348D9BA0E5">
    <w:name w:val="6748E8C8BBFD4457A0FFC6348D9BA0E5"/>
    <w:rsid w:val="00027D97"/>
  </w:style>
  <w:style w:type="paragraph" w:customStyle="1" w:styleId="A930961557FA4E25BE2295688B9A9156">
    <w:name w:val="A930961557FA4E25BE2295688B9A9156"/>
    <w:rsid w:val="00027D97"/>
  </w:style>
  <w:style w:type="paragraph" w:customStyle="1" w:styleId="AD26A7A895AB4519A017638379710E77">
    <w:name w:val="AD26A7A895AB4519A017638379710E77"/>
    <w:rsid w:val="007137FA"/>
    <w:pPr>
      <w:spacing w:after="160" w:line="259" w:lineRule="auto"/>
    </w:pPr>
  </w:style>
  <w:style w:type="paragraph" w:customStyle="1" w:styleId="85ABA7097FF142C79B82889F64BA0506">
    <w:name w:val="85ABA7097FF142C79B82889F64BA0506"/>
    <w:pPr>
      <w:spacing w:after="160" w:line="259" w:lineRule="auto"/>
    </w:pPr>
  </w:style>
  <w:style w:type="paragraph" w:customStyle="1" w:styleId="5641CB6180B547AF8AB7B014FA7E49A2">
    <w:name w:val="5641CB6180B547AF8AB7B014FA7E49A2"/>
    <w:pPr>
      <w:spacing w:after="160" w:line="259" w:lineRule="auto"/>
    </w:pPr>
  </w:style>
  <w:style w:type="paragraph" w:customStyle="1" w:styleId="C933BA354AFF4BFE91412AD55D55CFE8">
    <w:name w:val="C933BA354AFF4BFE91412AD55D55CFE8"/>
    <w:pPr>
      <w:spacing w:after="160" w:line="259" w:lineRule="auto"/>
    </w:pPr>
  </w:style>
  <w:style w:type="paragraph" w:customStyle="1" w:styleId="4C331980B8CC48948A91C236FB38352E">
    <w:name w:val="4C331980B8CC48948A91C236FB38352E"/>
    <w:pPr>
      <w:spacing w:after="160" w:line="259" w:lineRule="auto"/>
    </w:pPr>
  </w:style>
  <w:style w:type="paragraph" w:customStyle="1" w:styleId="311BB0CCA0ED4DFA9580DC609F343925">
    <w:name w:val="311BB0CCA0ED4DFA9580DC609F343925"/>
    <w:pPr>
      <w:spacing w:after="160" w:line="259" w:lineRule="auto"/>
    </w:pPr>
  </w:style>
  <w:style w:type="paragraph" w:customStyle="1" w:styleId="45B3EA50D3494F8F8E2FC9548497BA5A">
    <w:name w:val="45B3EA50D3494F8F8E2FC9548497BA5A"/>
    <w:pPr>
      <w:spacing w:after="160" w:line="259" w:lineRule="auto"/>
    </w:pPr>
  </w:style>
  <w:style w:type="paragraph" w:customStyle="1" w:styleId="138DD18DAB524F4FB329F3EE1F0B1158">
    <w:name w:val="138DD18DAB524F4FB329F3EE1F0B1158"/>
    <w:pPr>
      <w:spacing w:after="160" w:line="259" w:lineRule="auto"/>
    </w:pPr>
  </w:style>
  <w:style w:type="paragraph" w:customStyle="1" w:styleId="039B96D1E8D645B192F513C042656D7F">
    <w:name w:val="039B96D1E8D645B192F513C042656D7F"/>
    <w:pPr>
      <w:spacing w:after="160" w:line="259" w:lineRule="auto"/>
    </w:pPr>
  </w:style>
  <w:style w:type="paragraph" w:customStyle="1" w:styleId="9E117AE7F4854D09A9ED32C90AC2961B">
    <w:name w:val="9E117AE7F4854D09A9ED32C90AC2961B"/>
    <w:rsid w:val="0020589B"/>
  </w:style>
  <w:style w:type="paragraph" w:customStyle="1" w:styleId="31A6EA00C4ED4F10A229846BFA2C399F">
    <w:name w:val="31A6EA00C4ED4F10A229846BFA2C399F"/>
    <w:rsid w:val="0020589B"/>
  </w:style>
  <w:style w:type="paragraph" w:customStyle="1" w:styleId="057CB29472C24567B8177F55876B2B3A">
    <w:name w:val="057CB29472C24567B8177F55876B2B3A"/>
    <w:rsid w:val="0020589B"/>
  </w:style>
  <w:style w:type="paragraph" w:customStyle="1" w:styleId="9E2FB8A8952B48B691B7AB140DA9EA34">
    <w:name w:val="9E2FB8A8952B48B691B7AB140DA9EA34"/>
    <w:rsid w:val="0020589B"/>
  </w:style>
  <w:style w:type="paragraph" w:customStyle="1" w:styleId="A8578E239561447DB07248DE047B5668">
    <w:name w:val="A8578E239561447DB07248DE047B5668"/>
    <w:rsid w:val="0020589B"/>
  </w:style>
  <w:style w:type="paragraph" w:customStyle="1" w:styleId="B97E998790714056978AF12B25355D1B">
    <w:name w:val="B97E998790714056978AF12B25355D1B"/>
    <w:rsid w:val="0020589B"/>
  </w:style>
  <w:style w:type="paragraph" w:customStyle="1" w:styleId="0BCA301453404BCDB3F88E296A4BBEB9">
    <w:name w:val="0BCA301453404BCDB3F88E296A4BBEB9"/>
    <w:rsid w:val="0020589B"/>
  </w:style>
  <w:style w:type="paragraph" w:customStyle="1" w:styleId="0E60E748DAC244758C3685817EAD88C1">
    <w:name w:val="0E60E748DAC244758C3685817EAD88C1"/>
    <w:rsid w:val="005E15FD"/>
  </w:style>
  <w:style w:type="paragraph" w:customStyle="1" w:styleId="F58F0272598E4A629F70C344A316ADFD">
    <w:name w:val="F58F0272598E4A629F70C344A316ADFD"/>
    <w:rsid w:val="00241A24"/>
  </w:style>
  <w:style w:type="paragraph" w:customStyle="1" w:styleId="A441775BDF0D4521BBB8186CEB3190D5">
    <w:name w:val="A441775BDF0D4521BBB8186CEB3190D5"/>
    <w:rsid w:val="00241A24"/>
  </w:style>
  <w:style w:type="paragraph" w:customStyle="1" w:styleId="AB54FF4AADCE4F858D680F1F6CEE1677">
    <w:name w:val="AB54FF4AADCE4F858D680F1F6CEE1677"/>
    <w:rsid w:val="00241A24"/>
  </w:style>
  <w:style w:type="paragraph" w:customStyle="1" w:styleId="580780ADF57E49299AA19789F785C74F">
    <w:name w:val="580780ADF57E49299AA19789F785C74F"/>
    <w:rsid w:val="00241A24"/>
  </w:style>
  <w:style w:type="paragraph" w:customStyle="1" w:styleId="CC33C972AB254357A1F0BF2EC1173157">
    <w:name w:val="CC33C972AB254357A1F0BF2EC1173157"/>
    <w:rsid w:val="00241A24"/>
  </w:style>
  <w:style w:type="paragraph" w:customStyle="1" w:styleId="A4BB2917F2344A18B84274CF54958E10">
    <w:name w:val="A4BB2917F2344A18B84274CF54958E10"/>
  </w:style>
  <w:style w:type="paragraph" w:customStyle="1" w:styleId="12D4864E049F4F3EA540268E2978CE52">
    <w:name w:val="12D4864E049F4F3EA540268E2978CE52"/>
  </w:style>
  <w:style w:type="paragraph" w:customStyle="1" w:styleId="66B94699588B4291B0DC61A7CB76CF26">
    <w:name w:val="66B94699588B4291B0DC61A7CB76CF26"/>
  </w:style>
  <w:style w:type="paragraph" w:customStyle="1" w:styleId="29F6CE85DDD04576B4A2261CC2344835">
    <w:name w:val="29F6CE85DDD04576B4A2261CC2344835"/>
  </w:style>
  <w:style w:type="paragraph" w:customStyle="1" w:styleId="A3F1BD362A7B4ED28AC4CFAB1464236F">
    <w:name w:val="A3F1BD362A7B4ED28AC4CFAB1464236F"/>
  </w:style>
  <w:style w:type="paragraph" w:customStyle="1" w:styleId="D8C2DCD54A544919939CF827804649F4">
    <w:name w:val="D8C2DCD54A544919939CF827804649F4"/>
  </w:style>
  <w:style w:type="paragraph" w:customStyle="1" w:styleId="057E96FDD6E047D0B52AFF2E7EE0F97A">
    <w:name w:val="057E96FDD6E047D0B52AFF2E7EE0F97A"/>
  </w:style>
  <w:style w:type="paragraph" w:customStyle="1" w:styleId="387D75851AE942FBAC30A82C9110D3D1">
    <w:name w:val="387D75851AE942FBAC30A82C9110D3D1"/>
  </w:style>
  <w:style w:type="paragraph" w:customStyle="1" w:styleId="2FB4DE2EA8804A8391A2874EE2CAAA01">
    <w:name w:val="2FB4DE2EA8804A8391A2874EE2CAAA01"/>
    <w:pPr>
      <w:spacing w:after="160" w:line="259" w:lineRule="auto"/>
    </w:pPr>
  </w:style>
  <w:style w:type="paragraph" w:customStyle="1" w:styleId="142A7ADC8FBE434E961692FE2378F186">
    <w:name w:val="142A7ADC8FBE434E961692FE2378F186"/>
    <w:pPr>
      <w:spacing w:after="160" w:line="259" w:lineRule="auto"/>
    </w:pPr>
  </w:style>
  <w:style w:type="paragraph" w:customStyle="1" w:styleId="1CF908E6ECE345BAA7375DCAAACDAA27">
    <w:name w:val="1CF908E6ECE345BAA7375DCAAACDAA27"/>
    <w:pPr>
      <w:spacing w:after="160" w:line="259" w:lineRule="auto"/>
    </w:pPr>
  </w:style>
  <w:style w:type="paragraph" w:customStyle="1" w:styleId="71AC155A3F9A4915A6E0C2541F69A372">
    <w:name w:val="71AC155A3F9A4915A6E0C2541F69A372"/>
    <w:pPr>
      <w:spacing w:after="160" w:line="259" w:lineRule="auto"/>
    </w:pPr>
  </w:style>
  <w:style w:type="paragraph" w:customStyle="1" w:styleId="F552E13331A74820AFA1BFEA75818F65">
    <w:name w:val="F552E13331A74820AFA1BFEA75818F65"/>
    <w:pPr>
      <w:spacing w:after="160" w:line="259" w:lineRule="auto"/>
    </w:pPr>
  </w:style>
  <w:style w:type="paragraph" w:customStyle="1" w:styleId="93B5B6F680CC4478917F1B76764D6D3C">
    <w:name w:val="93B5B6F680CC4478917F1B76764D6D3C"/>
    <w:pPr>
      <w:spacing w:after="160" w:line="259" w:lineRule="auto"/>
    </w:pPr>
  </w:style>
  <w:style w:type="paragraph" w:customStyle="1" w:styleId="D8E5CE62A0A34EE8A6C323536DDE97CB">
    <w:name w:val="D8E5CE62A0A34EE8A6C323536DDE97CB"/>
    <w:pPr>
      <w:spacing w:after="160" w:line="259" w:lineRule="auto"/>
    </w:pPr>
  </w:style>
  <w:style w:type="paragraph" w:customStyle="1" w:styleId="929D2E666636400DAF1B1B8D7A5341AC">
    <w:name w:val="929D2E666636400DAF1B1B8D7A5341A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1A3C4-CE75-49F2-8F29-C7F5C0FE0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10031</Words>
  <Characters>57180</Characters>
  <Application>Microsoft Office Word</Application>
  <DocSecurity>0</DocSecurity>
  <Lines>476</Lines>
  <Paragraphs>134</Paragraphs>
  <ScaleCrop>false</ScaleCrop>
  <Company/>
  <LinksUpToDate>false</LinksUpToDate>
  <CharactersWithSpaces>67077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2018-10-23T08:42:00Z</dcterms:created>
  <dcterms:modified xsi:type="dcterms:W3CDTF">2018-10-23T13:36:00Z</dcterms:modified>
</cp:coreProperties>
</file>